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465497037"/>
        <w:docPartObj>
          <w:docPartGallery w:val="Cover Pages"/>
          <w:docPartUnique/>
        </w:docPartObj>
      </w:sdtPr>
      <w:sdtContent>
        <w:p w:rsidR="006722DF" w:rsidRDefault="006722DF"/>
        <w:p w:rsidR="006722DF" w:rsidRDefault="006722DF">
          <w:r>
            <w:rPr>
              <w:noProof/>
              <w:lang w:eastAsia="el-GR"/>
            </w:rPr>
            <mc:AlternateContent>
              <mc:Choice Requires="wps">
                <w:drawing>
                  <wp:anchor distT="0" distB="0" distL="114300" distR="114300" simplePos="0" relativeHeight="251658240" behindDoc="1" locked="0" layoutInCell="0" allowOverlap="1" wp14:anchorId="39884E81" wp14:editId="3D388B12">
                    <wp:simplePos x="0" y="0"/>
                    <wp:positionH relativeFrom="page">
                      <wp:align>center</wp:align>
                    </wp:positionH>
                    <wp:positionV relativeFrom="page">
                      <wp:align>center</wp:align>
                    </wp:positionV>
                    <wp:extent cx="7560945" cy="10692765"/>
                    <wp:effectExtent l="0" t="0" r="1905" b="3810"/>
                    <wp:wrapNone/>
                    <wp:docPr id="3" name="Ορθογώνιο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945" cy="106927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22DF" w:rsidRDefault="006722DF">
                                <w:pPr>
                                  <w:rPr>
                                    <w:rFonts w:asciiTheme="majorHAnsi" w:eastAsiaTheme="majorEastAsia" w:hAnsiTheme="majorHAnsi" w:cstheme="majorBidi"/>
                                    <w:color w:val="E6EED5" w:themeColor="accent3" w:themeTint="3F"/>
                                    <w:sz w:val="96"/>
                                    <w:szCs w:val="96"/>
                                  </w:rPr>
                                </w:pPr>
                                <w:r>
                                  <w:rPr>
                                    <w:rFonts w:asciiTheme="majorHAnsi" w:eastAsiaTheme="majorEastAsia" w:hAnsiTheme="majorHAnsi" w:cstheme="majorBidi"/>
                                    <w:color w:val="E6EED5" w:themeColor="accent3" w:themeTint="3F"/>
                                    <w:sz w:val="72"/>
                                    <w:szCs w:val="72"/>
                                  </w:rPr>
                                  <w:t>qwφιertyuiopasdfghjklzxερυυξnmηqσwωψerβνtyuςiopasdρfghjklzxcvbnmqwertyuiopasdfghjklzxcvbnφγιmλιqπςπζαwωeτrtνyuτioρνμpκaλsdfghςjklzxcvλοπbnαmqwertyuiopasdfghjklzxcvbnmσγqwφertyuioσδφpγρaηsόρωυdfghjργklαzxcvbnβφδγωmζqwertλκοθξyuiύασφdfghjklzxcvbnmqwertyuiopaβsdfghjklzxcεrυtγyεuνiιoαpasdfghjklzxcηvbnασφδmqwertασδyuiopasdfασδφγθμκxcvυξσφbnmσφγqwθeξτσδφrtyuφγςοιopaασδφsdfghjklzxcvασδφbnγμ,mqwertyuiopasdfgασργκοϊτbnmqwertyσδφγuiopasσδφγdfghjklzxσδδγσφγcvbnmqwertyuioβκσλπpasdfghjklzxcvbnmqwertyuiopasdγαεορlzxcvbnmqwertyuiopasdfghjkαεργαεργαγρqwertyuiopasdfghjklzxασδφmοιηξηωχψφσuioψασεφγvbnmqwertyuiopasdfghjklzxcvbnmqwertyuiopσδφγasdfghjklzxcvbnσρμνmςqweωrtyuζχiopβνοιςβηνklzxcvbnmqwertyuiopasdfghjklzxcvbnmqwertσδφηxτθυξτδθυξκcυθκvbnmqwertyuiopasdfghjklzxcvbnmqwerδφopaδφγsdfσδφghθυικjλklzxcvbnmqwertyuiopasdfghjklzxcvbnmqwertyuiopasdfghjklzxcvbnmqwertyuiopasdfghjklzxcvbnmqwertyuiopasdfghjklzxcvbnmqwertyuiopasdασδργfghjklzxcvbnmrtσδφγσδγyuiopasdfghjklzxcvbnmqwertyuiopasdfghjklzxcvbnmqwertyuiopasdfghjklzxcvbnmqwertyuiopasdfghjklzxcvbnmqwertyuiopasdfghjklzxcvbnmqwertyuiopasdfghjklzxcvbnmqwertyuαργετργηghjkεργετρcvbnmqwertyuiopasdfghjklzxcvbnmqwertyuiopasdfghjklzxcvbnmqwertyuiopasdfghjklzxcvbnmqwertyuiopasdfghjklzxcvbnmqwertyuiopasdfghjklzxcvbnmqwertyuiopasdfghjklzxcvbnmrtyuiopasdfghjklzxcvbnmqwertyuiopasdfghjklzxcvbnmqwertyuiopasdfghjklzxcvbnmqwertyuiopasdfghjklzxcvbnmqwertyuiopasdfghjαργαερbnmqwertyuiopasdfghjklzxcvbnmqwertyuiopasdfghjklzxcvbnmqwertyuiopasdfghjklzxcvbnmqwertyuiopasdfghjklzxcvbnmqwertyuiopasdfghjklzxcvbnmqwertyuiopasdfghjklzxcvbnmqweαεργεργrtyuiopasdfghjkαεσργαςεγρvbnmqwertyuiopasdfghjklzxcvbnmrtyuiopamqwertyuiopasdfghjklzxcvbnmqwertyuiopasdfghjklzxcvbnmqwertyuiopasdfghjklzxcvbnmqwertyuiopasdfghjklzxcvbnmqwertyuiopasdfghjklzxcvbnmqwertyuiopasdfghjklzxcvbnmqwertyuiopasdfghjklzxcvbnmqwertyuiopasdfghjklzxcvbαεργερiopaαργsεργdαεργfαερgγ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ςψωbnmrtyuiβυδopμηξκghjklzxcvbnmqwertyuiopasdν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vbnmqwertyuiopasjlψωβxcμνκvbnmqwerεtypadfghjυβlzxnmqwuiopasdfghjklzxcvbnmqwσδφ</w:t>
                                </w:r>
                                <w:r>
                                  <w:rPr>
                                    <w:rFonts w:asciiTheme="majorHAnsi" w:eastAsiaTheme="majorEastAsia" w:hAnsiTheme="majorHAnsi" w:cstheme="majorBidi"/>
                                    <w:color w:val="E6EED5" w:themeColor="accent3" w:themeTint="3F"/>
                                    <w:sz w:val="72"/>
                                    <w:szCs w:val="72"/>
                                    <w:u w:val="single"/>
                                  </w:rPr>
                                  <w:t>xcvbnmqwertyuiopasdfghjklzxcvbnmqw</w:t>
                                </w:r>
                                <w:r>
                                  <w:rPr>
                                    <w:rFonts w:asciiTheme="majorHAnsi" w:eastAsiaTheme="majorEastAsia" w:hAnsiTheme="majorHAnsi" w:cstheme="majorBidi"/>
                                    <w:color w:val="E6EED5" w:themeColor="accent3" w:themeTint="3F"/>
                                    <w:sz w:val="72"/>
                                    <w:szCs w:val="72"/>
                                  </w:rPr>
                                  <w:t>ertyuiopasdfghjklzxcvbnm</w:t>
                                </w:r>
                              </w:p>
                            </w:txbxContent>
                          </wps:txbx>
                          <wps:bodyPr rot="0" vert="horz" wrap="square" lIns="91440" tIns="45720" rIns="91440" bIns="45720" anchor="t" anchorCtr="0" upright="1">
                            <a:noAutofit/>
                          </wps:bodyPr>
                        </wps:wsp>
                      </a:graphicData>
                    </a:graphic>
                    <wp14:sizeRelH relativeFrom="page">
                      <wp14:pctWidth>100000</wp14:pctWidth>
                    </wp14:sizeRelH>
                    <wp14:sizeRelV relativeFrom="page">
                      <wp14:pctHeight>100000</wp14:pctHeight>
                    </wp14:sizeRelV>
                  </wp:anchor>
                </w:drawing>
              </mc:Choice>
              <mc:Fallback>
                <w:pict>
                  <v:rect id="Ορθογώνιο 3" o:spid="_x0000_s1026" style="position:absolute;left:0;text-align:left;margin-left:0;margin-top:0;width:595.35pt;height:841.95pt;z-index:-251658240;visibility:visible;mso-wrap-style:square;mso-width-percent:1000;mso-height-percent:1000;mso-wrap-distance-left:9pt;mso-wrap-distance-top:0;mso-wrap-distance-right:9pt;mso-wrap-distance-bottom:0;mso-position-horizontal:center;mso-position-horizontal-relative:page;mso-position-vertical:center;mso-position-vertical-relative:page;mso-width-percent:1000;mso-height-percent:10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" o:allowincell="f" stroked="f">
                    <v:textbox>
                      <w:txbxContent>
                        <w:p w:rsidR="006722DF" w:rsidRDefault="006722DF">
                          <w:pPr>
                            <w:rPr>
                              <w:rFonts w:asciiTheme="majorHAnsi" w:eastAsiaTheme="majorEastAsia" w:hAnsiTheme="majorHAnsi" w:cstheme="majorBidi"/>
                              <w:color w:val="E6EED5" w:themeColor="accent3" w:themeTint="3F"/>
                              <w:sz w:val="96"/>
                              <w:szCs w:val="96"/>
                            </w:rPr>
                          </w:pPr>
                          <w:r>
                            <w:rPr>
                              <w:rFonts w:asciiTheme="majorHAnsi" w:eastAsiaTheme="majorEastAsia" w:hAnsiTheme="majorHAnsi" w:cstheme="majorBidi"/>
                              <w:color w:val="E6EED5" w:themeColor="accent3" w:themeTint="3F"/>
                              <w:sz w:val="72"/>
                              <w:szCs w:val="72"/>
                            </w:rPr>
                            <w:t>qwφιertyuiopasdfghjklzxερυυξnmηqσwωψerβνtyuςiopasdρfghjklzxcvbnmqwertyuiopasdfghjklzxcvbnφγιmλιqπςπζαwωeτrtνyuτioρνμpκaλsdfghςjklzxcvλοπbnαmqwertyuiopasdfghjklzxcvbnmσγqwφertyuioσδφpγρaηsόρωυdfghjργklαzxcvbnβφδγωmζqwertλκοθξyuiύασφdfghjklzxcvbnmqwertyuiopaβsdfghjklzxcεrυtγyεuνiιoαpasdfghjklzxcηvbnασφδmqwertασδyuiopasdfασδφγθμκxcvυξσφbnmσφγqwθeξτσδφrtyuφγςοιopaασδφsdfghjklzxcvασδφbnγμ,mqwertyuiopasdfgασργκοϊτbnmqwertyσδφγuiopasσδφγdfghjklzxσδδγσφγcvbnmqwertyuioβκσλπpasdfghjklzxcvbnmqwertyuiopasdγαεορlzxcvbnmqwertyuiopasdfghjkαεργαεργαγρqwertyuiopasdfghjklzxασδφmοιηξηωχψφσuioψασεφγvbnmqwertyuiopasdfghjklzxcvbnmqwertyuiopσδφγasdfghjklzxcvbnσρμνmςqweωrtyuζχiopβνοιςβηνklzxcvbnmqwertyuiopasdfghjklzxcvbnmqwertσδφηxτθυξτδθυξκcυθκvbnmqwertyuiopasdfghjklzxcvbnmqwerδφopaδφγsdfσδφghθυικjλklzxcvbnmqwertyuiopasdfghjklzxcvbnmqwertyuiopasdfghjklzxcvbnmqwertyuiopasdfghjklzxcvbnmqwertyuiopasdfghjklzxcvbnmqwertyuiopasdασδργfghjklzxcvbnmrtσδφγσδγyuiopasdfghjklzxcvbnmqwertyuiopasdfghjklzxcvbnmqwertyuiopasdfghjklzxcvbnmqwertyuiopasdfghjklzxcvbnmqwertyuiopasdfghjklzxcvbnmqwertyuiopasdfghjklzxcvbnmqwertyuαργετργηghjkεργετρcvbnmqwertyuiopasdfghjklzxcvbnmqwertyuiopasdfghjklzxcvbnmqwertyuiopasdfghjklzxcvbnmqwertyuiopasdfghjklzxcvbnmqwertyuiopasdfghjklzxcvbnmqwertyuiopasdfghjklzxcvbnmrtyuiopasdfghjklzxcvbnmqwertyuiopasdfghjklzxcvbnmqwertyuiopasdfghjklzxcvbnmqwertyuiopasdfghjklzxcvbnmqwertyuiopasdfghjαργαερbnmqwertyuiopasdfghjklzxcvbnmqwertyuiopasdfghjklzxcvbnmqwertyuiopasdfghjklzxcvbnmqwertyuiopasdfghjklzxcvbnmqwertyuiopasdfghjklzxcvbnmqwertyuiopasdfghjklzxcvbnmqweαεργεργrtyuiopasdfghjkαεσργαςεγρvbnmqwertyuiopasdfghjklzxcvbnmrtyuiopamqwertyuiopasdfghjklzxcvbnmqwertyuiopasdfghjklzxcvbnmqwertyuiopasdfghjklzxcvbnmqwertyuiopasdfghjklzxcvbnmqwertyuiopasdfghjklzxcvbnmqwertyuiopasdfghjklzxcvbnmqwertyuiopasdfghjklzxcvbnmqwertyuiopasdfghjklzxcvbαεργερiopaαργsεργdαεργfαερgγ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ςψωbnmrtyuiβυδopμηξκghjklzxcvbnmqwertyuiopasdν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vbnmqwertyuiopasjlψωβxcμνκvbnmqwerεtypadfghjυβlzxnmqwuiopasdfghjklzxcvbnmqwσδφ</w:t>
                          </w:r>
                          <w:r>
                            <w:rPr>
                              <w:rFonts w:asciiTheme="majorHAnsi" w:eastAsiaTheme="majorEastAsia" w:hAnsiTheme="majorHAnsi" w:cstheme="majorBidi"/>
                              <w:color w:val="E6EED5" w:themeColor="accent3" w:themeTint="3F"/>
                              <w:sz w:val="72"/>
                              <w:szCs w:val="72"/>
                              <w:u w:val="single"/>
                            </w:rPr>
                            <w:t>xcvbnmqwertyuiopasdfghjklzxcvbnmqw</w:t>
                          </w:r>
                          <w:r>
                            <w:rPr>
                              <w:rFonts w:asciiTheme="majorHAnsi" w:eastAsiaTheme="majorEastAsia" w:hAnsiTheme="majorHAnsi" w:cstheme="majorBidi"/>
                              <w:color w:val="E6EED5" w:themeColor="accent3" w:themeTint="3F"/>
                              <w:sz w:val="72"/>
                              <w:szCs w:val="72"/>
                            </w:rPr>
                            <w:t>ertyuiopasdfghjklzxcvbnm</w:t>
                          </w:r>
                        </w:p>
                      </w:txbxContent>
                    </v:textbox>
                    <w10:wrap anchorx="page" anchory="page"/>
                  </v:rect>
                </w:pict>
              </mc:Fallback>
            </mc:AlternateContent>
          </w:r>
        </w:p>
        <w:p w:rsidR="006722DF" w:rsidRDefault="006722DF"/>
        <w:tbl>
          <w:tblPr>
            <w:tblW w:w="3506" w:type="pct"/>
            <w:jc w:val="center"/>
            <w:tblBorders>
              <w:top w:val="thinThickSmallGap" w:sz="36" w:space="0" w:color="632423" w:themeColor="accent2" w:themeShade="80"/>
              <w:left w:val="thinThickSmallGap" w:sz="36" w:space="0" w:color="632423" w:themeColor="accent2" w:themeShade="80"/>
              <w:bottom w:val="thickThinSmallGap" w:sz="36" w:space="0" w:color="632423" w:themeColor="accent2" w:themeShade="80"/>
              <w:right w:val="thickThinSmallGap" w:sz="36" w:space="0" w:color="632423" w:themeColor="accent2" w:themeShade="80"/>
            </w:tblBorders>
            <w:shd w:val="clear" w:color="auto" w:fill="FFFFFF" w:themeFill="background1"/>
            <w:tblLook w:val="04A0" w:firstRow="1" w:lastRow="0" w:firstColumn="1" w:lastColumn="0" w:noHBand="0" w:noVBand="1"/>
          </w:tblPr>
          <w:tblGrid>
            <w:gridCol w:w="6511"/>
          </w:tblGrid>
          <w:tr w:rsidR="006722DF">
            <w:trPr>
              <w:trHeight w:val="3770"/>
              <w:jc w:val="center"/>
            </w:trPr>
            <w:tc>
              <w:tcPr>
                <w:tcW w:w="3000" w:type="pct"/>
                <w:shd w:val="clear" w:color="auto" w:fill="FFFFFF" w:themeFill="background1"/>
                <w:vAlign w:val="center"/>
              </w:tcPr>
              <w:sdt>
                <w:sdtPr>
                  <w:rPr>
                    <w:rFonts w:asciiTheme="majorHAnsi" w:eastAsiaTheme="majorEastAsia" w:hAnsiTheme="majorHAnsi" w:cstheme="majorBidi"/>
                    <w:sz w:val="40"/>
                    <w:szCs w:val="40"/>
                  </w:rPr>
                  <w:alias w:val="Τίτλος"/>
                  <w:id w:val="13783212"/>
                  <w:placeholder>
                    <w:docPart w:val="42BAA364690849849D3582279F4D031C"/>
                  </w:placeholder>
                  <w:dataBinding w:prefixMappings="xmlns:ns0='http://schemas.openxmlformats.org/package/2006/metadata/core-properties' xmlns:ns1='http://purl.org/dc/elements/1.1/'" w:xpath="/ns0:coreProperties[1]/ns1:title[1]" w:storeItemID="{6C3C8BC8-F283-45AE-878A-BAB7291924A1}"/>
                  <w:text/>
                </w:sdtPr>
                <w:sdtContent>
                  <w:p w:rsidR="006722DF" w:rsidRDefault="006722DF">
                    <w:pPr>
                      <w:pStyle w:val="a4"/>
                      <w:jc w:val="center"/>
                      <w:rPr>
                        <w:rFonts w:asciiTheme="majorHAnsi" w:eastAsiaTheme="majorEastAsia" w:hAnsiTheme="majorHAnsi" w:cstheme="majorBidi"/>
                        <w:sz w:val="40"/>
                        <w:szCs w:val="40"/>
                      </w:rPr>
                    </w:pPr>
                    <w:r>
                      <w:rPr>
                        <w:rFonts w:asciiTheme="majorHAnsi" w:eastAsiaTheme="majorEastAsia" w:hAnsiTheme="majorHAnsi" w:cstheme="majorBidi"/>
                        <w:sz w:val="40"/>
                        <w:szCs w:val="40"/>
                      </w:rPr>
                      <w:t>ΠΛΗΡΟΦΟΡΙΚΗ</w:t>
                    </w:r>
                  </w:p>
                </w:sdtContent>
              </w:sdt>
              <w:p w:rsidR="006722DF" w:rsidRDefault="006722DF">
                <w:pPr>
                  <w:pStyle w:val="a4"/>
                  <w:jc w:val="center"/>
                </w:pPr>
              </w:p>
              <w:sdt>
                <w:sdtPr>
                  <w:rPr>
                    <w:rFonts w:asciiTheme="majorHAnsi" w:eastAsiaTheme="majorEastAsia" w:hAnsiTheme="majorHAnsi" w:cstheme="majorBidi"/>
                    <w:sz w:val="32"/>
                    <w:szCs w:val="32"/>
                  </w:rPr>
                  <w:alias w:val="Υπότιτλος"/>
                  <w:id w:val="13783219"/>
                  <w:placeholder>
                    <w:docPart w:val="8EABC6B4582C41959C340B8A30B69409"/>
                  </w:placeholder>
                  <w:dataBinding w:prefixMappings="xmlns:ns0='http://schemas.openxmlformats.org/package/2006/metadata/core-properties' xmlns:ns1='http://purl.org/dc/elements/1.1/'" w:xpath="/ns0:coreProperties[1]/ns1:subject[1]" w:storeItemID="{6C3C8BC8-F283-45AE-878A-BAB7291924A1}"/>
                  <w:text/>
                </w:sdtPr>
                <w:sdtContent>
                  <w:p w:rsidR="006722DF" w:rsidRDefault="006722DF">
                    <w:pPr>
                      <w:pStyle w:val="a4"/>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ΣΠΥΡΟΣ ΠΑΠΠΑΣ 4287</w:t>
                    </w:r>
                  </w:p>
                </w:sdtContent>
              </w:sdt>
              <w:p w:rsidR="006722DF" w:rsidRDefault="006722DF">
                <w:pPr>
                  <w:pStyle w:val="a4"/>
                  <w:jc w:val="center"/>
                </w:pPr>
              </w:p>
              <w:sdt>
                <w:sdtPr>
                  <w:alias w:val="Ημερομηνία"/>
                  <w:id w:val="13783224"/>
                  <w:placeholder>
                    <w:docPart w:val="2475BA4F7F004E49A94CDC4CEAA133FE"/>
                  </w:placeholder>
                  <w:dataBinding w:prefixMappings="xmlns:ns0='http://schemas.microsoft.com/office/2006/coverPageProps'" w:xpath="/ns0:CoverPageProperties[1]/ns0:PublishDate[1]" w:storeItemID="{55AF091B-3C7A-41E3-B477-F2FDAA23CFDA}"/>
                  <w:date w:fullDate="2018-03-27T00:00:00Z">
                    <w:dateFormat w:val="d/M/yyyy"/>
                    <w:lid w:val="el-GR"/>
                    <w:storeMappedDataAs w:val="dateTime"/>
                    <w:calendar w:val="gregorian"/>
                  </w:date>
                </w:sdtPr>
                <w:sdtContent>
                  <w:p w:rsidR="006722DF" w:rsidRDefault="006722DF">
                    <w:pPr>
                      <w:pStyle w:val="a4"/>
                      <w:jc w:val="center"/>
                    </w:pPr>
                    <w:r>
                      <w:t>27/3/2018</w:t>
                    </w:r>
                  </w:p>
                </w:sdtContent>
              </w:sdt>
              <w:p w:rsidR="006722DF" w:rsidRDefault="006722DF">
                <w:pPr>
                  <w:pStyle w:val="a4"/>
                  <w:jc w:val="center"/>
                </w:pPr>
              </w:p>
              <w:sdt>
                <w:sdtPr>
                  <w:alias w:val="Συντάκτης"/>
                  <w:id w:val="13783229"/>
                  <w:placeholder>
                    <w:docPart w:val="66B473AF0C3C439595D8423BF8C8CB47"/>
                  </w:placeholder>
                  <w:dataBinding w:prefixMappings="xmlns:ns0='http://schemas.openxmlformats.org/package/2006/metadata/core-properties' xmlns:ns1='http://purl.org/dc/elements/1.1/'" w:xpath="/ns0:coreProperties[1]/ns1:creator[1]" w:storeItemID="{6C3C8BC8-F283-45AE-878A-BAB7291924A1}"/>
                  <w:text/>
                </w:sdtPr>
                <w:sdtContent>
                  <w:p w:rsidR="006722DF" w:rsidRDefault="006722DF">
                    <w:pPr>
                      <w:pStyle w:val="a4"/>
                      <w:jc w:val="center"/>
                    </w:pPr>
                    <w:r>
                      <w:t>ΣΠΥΡΟΣ!</w:t>
                    </w:r>
                  </w:p>
                </w:sdtContent>
              </w:sdt>
              <w:p w:rsidR="006722DF" w:rsidRDefault="006722DF">
                <w:pPr>
                  <w:pStyle w:val="a4"/>
                  <w:jc w:val="center"/>
                </w:pPr>
              </w:p>
            </w:tc>
          </w:tr>
        </w:tbl>
        <w:p w:rsidR="006722DF" w:rsidRDefault="006722DF"/>
        <w:p w:rsidR="006722DF" w:rsidRDefault="006722DF">
          <w:pPr>
            <w:spacing w:after="200" w:line="276" w:lineRule="auto"/>
            <w:ind w:left="0"/>
            <w:rPr>
              <w:rFonts w:ascii="Arial" w:eastAsiaTheme="majorEastAsia" w:hAnsi="Arial" w:cstheme="majorBidi"/>
              <w:b/>
              <w:bCs/>
              <w:color w:val="FF0000"/>
              <w:sz w:val="34"/>
              <w:szCs w:val="28"/>
            </w:rPr>
          </w:pPr>
          <w:r>
            <w:br w:type="page"/>
          </w:r>
        </w:p>
      </w:sdtContent>
    </w:sdt>
    <w:sdt>
      <w:sdtPr>
        <w:id w:val="489992017"/>
        <w:docPartObj>
          <w:docPartGallery w:val="Table of Contents"/>
          <w:docPartUnique/>
        </w:docPartObj>
      </w:sdtPr>
      <w:sdtEndPr>
        <w:rPr>
          <w:rFonts w:asciiTheme="minorHAnsi" w:eastAsiaTheme="minorHAnsi" w:hAnsiTheme="minorHAnsi" w:cstheme="minorBidi"/>
          <w:b w:val="0"/>
          <w:bCs w:val="0"/>
          <w:color w:val="auto"/>
          <w:sz w:val="22"/>
          <w:szCs w:val="22"/>
        </w:rPr>
      </w:sdtEndPr>
      <w:sdtContent>
        <w:p w:rsidR="006722DF" w:rsidRPr="006722DF" w:rsidRDefault="006722DF">
          <w:pPr>
            <w:pStyle w:val="a5"/>
            <w:rPr>
              <w:rStyle w:val="1Char"/>
            </w:rPr>
          </w:pPr>
          <w:r w:rsidRPr="006722DF">
            <w:rPr>
              <w:rStyle w:val="1Char"/>
            </w:rPr>
            <w:t>Περιεχόμενα</w:t>
          </w:r>
        </w:p>
        <w:p w:rsidR="006722DF" w:rsidRDefault="006722DF">
          <w:pPr>
            <w:pStyle w:val="10"/>
            <w:tabs>
              <w:tab w:val="right" w:leader="dot" w:pos="9060"/>
            </w:tabs>
            <w:rPr>
              <w:rFonts w:eastAsiaTheme="minorEastAsia"/>
              <w:noProof/>
              <w:lang w:eastAsia="el-GR"/>
            </w:rPr>
          </w:pPr>
          <w:r>
            <w:fldChar w:fldCharType="begin"/>
          </w:r>
          <w:r>
            <w:instrText xml:space="preserve"> TOC \o "1-3" \h \z \u </w:instrText>
          </w:r>
          <w:r>
            <w:fldChar w:fldCharType="separate"/>
          </w:r>
          <w:hyperlink w:anchor="_Toc509929780" w:history="1">
            <w:r w:rsidRPr="006A774C">
              <w:rPr>
                <w:rStyle w:val="-"/>
                <w:noProof/>
                <w:lang w:val="en-US"/>
              </w:rPr>
              <w:t>ECOLOGY</w:t>
            </w:r>
            <w:r>
              <w:rPr>
                <w:noProof/>
                <w:webHidden/>
              </w:rPr>
              <w:tab/>
            </w:r>
            <w:r>
              <w:rPr>
                <w:noProof/>
                <w:webHidden/>
              </w:rPr>
              <w:fldChar w:fldCharType="begin"/>
            </w:r>
            <w:r>
              <w:rPr>
                <w:noProof/>
                <w:webHidden/>
              </w:rPr>
              <w:instrText xml:space="preserve"> PAGEREF _Toc509929780 \h </w:instrText>
            </w:r>
            <w:r>
              <w:rPr>
                <w:noProof/>
                <w:webHidden/>
              </w:rPr>
            </w:r>
            <w:r>
              <w:rPr>
                <w:noProof/>
                <w:webHidden/>
              </w:rPr>
              <w:fldChar w:fldCharType="separate"/>
            </w:r>
            <w:r>
              <w:rPr>
                <w:noProof/>
                <w:webHidden/>
              </w:rPr>
              <w:t>2</w:t>
            </w:r>
            <w:r>
              <w:rPr>
                <w:noProof/>
                <w:webHidden/>
              </w:rPr>
              <w:fldChar w:fldCharType="end"/>
            </w:r>
          </w:hyperlink>
        </w:p>
        <w:p w:rsidR="006722DF" w:rsidRDefault="006722DF">
          <w:pPr>
            <w:pStyle w:val="10"/>
            <w:tabs>
              <w:tab w:val="right" w:leader="dot" w:pos="9060"/>
            </w:tabs>
            <w:rPr>
              <w:rFonts w:eastAsiaTheme="minorEastAsia"/>
              <w:noProof/>
              <w:lang w:eastAsia="el-GR"/>
            </w:rPr>
          </w:pPr>
          <w:hyperlink w:anchor="_Toc509929781" w:history="1">
            <w:r w:rsidRPr="006A774C">
              <w:rPr>
                <w:rStyle w:val="-"/>
                <w:noProof/>
                <w:lang w:val="en-US"/>
              </w:rPr>
              <w:t>ENVIRONMENT</w:t>
            </w:r>
            <w:r>
              <w:rPr>
                <w:noProof/>
                <w:webHidden/>
              </w:rPr>
              <w:tab/>
            </w:r>
            <w:r>
              <w:rPr>
                <w:noProof/>
                <w:webHidden/>
              </w:rPr>
              <w:fldChar w:fldCharType="begin"/>
            </w:r>
            <w:r>
              <w:rPr>
                <w:noProof/>
                <w:webHidden/>
              </w:rPr>
              <w:instrText xml:space="preserve"> PAGEREF _Toc509929781 \h </w:instrText>
            </w:r>
            <w:r>
              <w:rPr>
                <w:noProof/>
                <w:webHidden/>
              </w:rPr>
            </w:r>
            <w:r>
              <w:rPr>
                <w:noProof/>
                <w:webHidden/>
              </w:rPr>
              <w:fldChar w:fldCharType="separate"/>
            </w:r>
            <w:r>
              <w:rPr>
                <w:noProof/>
                <w:webHidden/>
              </w:rPr>
              <w:t>3</w:t>
            </w:r>
            <w:r>
              <w:rPr>
                <w:noProof/>
                <w:webHidden/>
              </w:rPr>
              <w:fldChar w:fldCharType="end"/>
            </w:r>
          </w:hyperlink>
        </w:p>
        <w:p w:rsidR="006722DF" w:rsidRDefault="006722DF">
          <w:pPr>
            <w:pStyle w:val="10"/>
            <w:tabs>
              <w:tab w:val="right" w:leader="dot" w:pos="9060"/>
            </w:tabs>
            <w:rPr>
              <w:rFonts w:eastAsiaTheme="minorEastAsia"/>
              <w:noProof/>
              <w:lang w:eastAsia="el-GR"/>
            </w:rPr>
          </w:pPr>
          <w:hyperlink w:anchor="_Toc509929782" w:history="1">
            <w:r w:rsidRPr="006A774C">
              <w:rPr>
                <w:rStyle w:val="-"/>
                <w:noProof/>
                <w:lang w:val="en-US"/>
              </w:rPr>
              <w:t>ECOSYSTEM</w:t>
            </w:r>
            <w:r>
              <w:rPr>
                <w:noProof/>
                <w:webHidden/>
              </w:rPr>
              <w:tab/>
            </w:r>
            <w:r>
              <w:rPr>
                <w:noProof/>
                <w:webHidden/>
              </w:rPr>
              <w:fldChar w:fldCharType="begin"/>
            </w:r>
            <w:r>
              <w:rPr>
                <w:noProof/>
                <w:webHidden/>
              </w:rPr>
              <w:instrText xml:space="preserve"> PAGEREF _Toc509929782 \h </w:instrText>
            </w:r>
            <w:r>
              <w:rPr>
                <w:noProof/>
                <w:webHidden/>
              </w:rPr>
            </w:r>
            <w:r>
              <w:rPr>
                <w:noProof/>
                <w:webHidden/>
              </w:rPr>
              <w:fldChar w:fldCharType="separate"/>
            </w:r>
            <w:r>
              <w:rPr>
                <w:noProof/>
                <w:webHidden/>
              </w:rPr>
              <w:t>4</w:t>
            </w:r>
            <w:r>
              <w:rPr>
                <w:noProof/>
                <w:webHidden/>
              </w:rPr>
              <w:fldChar w:fldCharType="end"/>
            </w:r>
          </w:hyperlink>
        </w:p>
        <w:p w:rsidR="006722DF" w:rsidRDefault="006722DF">
          <w:pPr>
            <w:pStyle w:val="20"/>
            <w:tabs>
              <w:tab w:val="right" w:leader="dot" w:pos="9060"/>
            </w:tabs>
            <w:rPr>
              <w:rFonts w:eastAsiaTheme="minorEastAsia"/>
              <w:noProof/>
              <w:lang w:eastAsia="el-GR"/>
            </w:rPr>
          </w:pPr>
          <w:hyperlink w:anchor="_Toc509929783" w:history="1">
            <w:r w:rsidRPr="006A774C">
              <w:rPr>
                <w:rStyle w:val="-"/>
                <w:noProof/>
                <w:lang w:val="en-US"/>
              </w:rPr>
              <w:t>ENERGY</w:t>
            </w:r>
            <w:r>
              <w:rPr>
                <w:noProof/>
                <w:webHidden/>
              </w:rPr>
              <w:tab/>
            </w:r>
            <w:r>
              <w:rPr>
                <w:noProof/>
                <w:webHidden/>
              </w:rPr>
              <w:fldChar w:fldCharType="begin"/>
            </w:r>
            <w:r>
              <w:rPr>
                <w:noProof/>
                <w:webHidden/>
              </w:rPr>
              <w:instrText xml:space="preserve"> PAGEREF _Toc509929783 \h </w:instrText>
            </w:r>
            <w:r>
              <w:rPr>
                <w:noProof/>
                <w:webHidden/>
              </w:rPr>
            </w:r>
            <w:r>
              <w:rPr>
                <w:noProof/>
                <w:webHidden/>
              </w:rPr>
              <w:fldChar w:fldCharType="separate"/>
            </w:r>
            <w:r>
              <w:rPr>
                <w:noProof/>
                <w:webHidden/>
              </w:rPr>
              <w:t>4</w:t>
            </w:r>
            <w:r>
              <w:rPr>
                <w:noProof/>
                <w:webHidden/>
              </w:rPr>
              <w:fldChar w:fldCharType="end"/>
            </w:r>
          </w:hyperlink>
        </w:p>
        <w:p w:rsidR="006722DF" w:rsidRDefault="006722DF">
          <w:pPr>
            <w:pStyle w:val="10"/>
            <w:tabs>
              <w:tab w:val="right" w:leader="dot" w:pos="9060"/>
            </w:tabs>
            <w:rPr>
              <w:rFonts w:eastAsiaTheme="minorEastAsia"/>
              <w:noProof/>
              <w:lang w:eastAsia="el-GR"/>
            </w:rPr>
          </w:pPr>
          <w:hyperlink w:anchor="_Toc509929784" w:history="1">
            <w:r w:rsidRPr="006A774C">
              <w:rPr>
                <w:rStyle w:val="-"/>
                <w:noProof/>
                <w:lang w:val="en-US"/>
              </w:rPr>
              <w:t>GENETICS</w:t>
            </w:r>
            <w:r>
              <w:rPr>
                <w:noProof/>
                <w:webHidden/>
              </w:rPr>
              <w:tab/>
            </w:r>
            <w:r>
              <w:rPr>
                <w:noProof/>
                <w:webHidden/>
              </w:rPr>
              <w:fldChar w:fldCharType="begin"/>
            </w:r>
            <w:r>
              <w:rPr>
                <w:noProof/>
                <w:webHidden/>
              </w:rPr>
              <w:instrText xml:space="preserve"> PAGEREF _Toc509929784 \h </w:instrText>
            </w:r>
            <w:r>
              <w:rPr>
                <w:noProof/>
                <w:webHidden/>
              </w:rPr>
            </w:r>
            <w:r>
              <w:rPr>
                <w:noProof/>
                <w:webHidden/>
              </w:rPr>
              <w:fldChar w:fldCharType="separate"/>
            </w:r>
            <w:r>
              <w:rPr>
                <w:noProof/>
                <w:webHidden/>
              </w:rPr>
              <w:t>5</w:t>
            </w:r>
            <w:r>
              <w:rPr>
                <w:noProof/>
                <w:webHidden/>
              </w:rPr>
              <w:fldChar w:fldCharType="end"/>
            </w:r>
          </w:hyperlink>
        </w:p>
        <w:p w:rsidR="006722DF" w:rsidRDefault="006722DF">
          <w:pPr>
            <w:pStyle w:val="10"/>
            <w:tabs>
              <w:tab w:val="right" w:leader="dot" w:pos="9060"/>
            </w:tabs>
            <w:rPr>
              <w:rFonts w:eastAsiaTheme="minorEastAsia"/>
              <w:noProof/>
              <w:lang w:eastAsia="el-GR"/>
            </w:rPr>
          </w:pPr>
          <w:hyperlink w:anchor="_Toc509929785" w:history="1">
            <w:r w:rsidRPr="006A774C">
              <w:rPr>
                <w:rStyle w:val="-"/>
                <w:noProof/>
                <w:lang w:val="en-US"/>
              </w:rPr>
              <w:t>ETHOLOGY</w:t>
            </w:r>
            <w:r>
              <w:rPr>
                <w:noProof/>
                <w:webHidden/>
              </w:rPr>
              <w:tab/>
            </w:r>
            <w:r>
              <w:rPr>
                <w:noProof/>
                <w:webHidden/>
              </w:rPr>
              <w:fldChar w:fldCharType="begin"/>
            </w:r>
            <w:r>
              <w:rPr>
                <w:noProof/>
                <w:webHidden/>
              </w:rPr>
              <w:instrText xml:space="preserve"> PAGEREF _Toc509929785 \h </w:instrText>
            </w:r>
            <w:r>
              <w:rPr>
                <w:noProof/>
                <w:webHidden/>
              </w:rPr>
            </w:r>
            <w:r>
              <w:rPr>
                <w:noProof/>
                <w:webHidden/>
              </w:rPr>
              <w:fldChar w:fldCharType="separate"/>
            </w:r>
            <w:r>
              <w:rPr>
                <w:noProof/>
                <w:webHidden/>
              </w:rPr>
              <w:t>6</w:t>
            </w:r>
            <w:r>
              <w:rPr>
                <w:noProof/>
                <w:webHidden/>
              </w:rPr>
              <w:fldChar w:fldCharType="end"/>
            </w:r>
          </w:hyperlink>
        </w:p>
        <w:p w:rsidR="006722DF" w:rsidRDefault="006722DF">
          <w:pPr>
            <w:pStyle w:val="10"/>
            <w:tabs>
              <w:tab w:val="right" w:leader="dot" w:pos="9060"/>
            </w:tabs>
            <w:rPr>
              <w:rFonts w:eastAsiaTheme="minorEastAsia"/>
              <w:noProof/>
              <w:lang w:eastAsia="el-GR"/>
            </w:rPr>
          </w:pPr>
          <w:hyperlink w:anchor="_Toc509929786" w:history="1">
            <w:r w:rsidRPr="006A774C">
              <w:rPr>
                <w:rStyle w:val="-"/>
                <w:noProof/>
              </w:rPr>
              <w:t>Η ΟΙΚΟΓΕΝΕΙΑ ΜΟΥ</w:t>
            </w:r>
            <w:r>
              <w:rPr>
                <w:noProof/>
                <w:webHidden/>
              </w:rPr>
              <w:tab/>
            </w:r>
            <w:r>
              <w:rPr>
                <w:noProof/>
                <w:webHidden/>
              </w:rPr>
              <w:fldChar w:fldCharType="begin"/>
            </w:r>
            <w:r>
              <w:rPr>
                <w:noProof/>
                <w:webHidden/>
              </w:rPr>
              <w:instrText xml:space="preserve"> PAGEREF _Toc509929786 \h </w:instrText>
            </w:r>
            <w:r>
              <w:rPr>
                <w:noProof/>
                <w:webHidden/>
              </w:rPr>
            </w:r>
            <w:r>
              <w:rPr>
                <w:noProof/>
                <w:webHidden/>
              </w:rPr>
              <w:fldChar w:fldCharType="separate"/>
            </w:r>
            <w:r>
              <w:rPr>
                <w:noProof/>
                <w:webHidden/>
              </w:rPr>
              <w:t>7</w:t>
            </w:r>
            <w:r>
              <w:rPr>
                <w:noProof/>
                <w:webHidden/>
              </w:rPr>
              <w:fldChar w:fldCharType="end"/>
            </w:r>
          </w:hyperlink>
        </w:p>
        <w:p w:rsidR="006722DF" w:rsidRDefault="006722DF">
          <w:r>
            <w:fldChar w:fldCharType="end"/>
          </w:r>
        </w:p>
      </w:sdtContent>
    </w:sdt>
    <w:p w:rsidR="006722DF" w:rsidRDefault="006722DF">
      <w:pPr>
        <w:spacing w:after="200" w:line="276" w:lineRule="auto"/>
        <w:ind w:left="0"/>
        <w:rPr>
          <w:rFonts w:ascii="Arial" w:eastAsiaTheme="majorEastAsia" w:hAnsi="Arial" w:cstheme="majorBidi"/>
          <w:b/>
          <w:bCs/>
          <w:color w:val="FF0000"/>
          <w:sz w:val="34"/>
          <w:szCs w:val="28"/>
          <w:lang w:val="en-US"/>
        </w:rPr>
      </w:pPr>
      <w:r>
        <w:rPr>
          <w:lang w:val="en-US"/>
        </w:rPr>
        <w:br w:type="page"/>
      </w:r>
    </w:p>
    <w:p w:rsidR="004E1719" w:rsidRDefault="004E1719" w:rsidP="004E1719">
      <w:pPr>
        <w:pStyle w:val="1"/>
        <w:rPr>
          <w:lang w:val="en-US"/>
        </w:rPr>
      </w:pPr>
      <w:bookmarkStart w:id="0" w:name="_Toc509929780"/>
      <w:r>
        <w:rPr>
          <w:lang w:val="en-US"/>
        </w:rPr>
        <w:lastRenderedPageBreak/>
        <w:t>ECOLOGY</w:t>
      </w:r>
      <w:bookmarkEnd w:id="0"/>
    </w:p>
    <w:p w:rsidR="004E1719" w:rsidRDefault="004E1719">
      <w:pPr>
        <w:rPr>
          <w:lang w:val="en-US"/>
        </w:rPr>
      </w:pPr>
      <w:r w:rsidRPr="004E1719">
        <w:rPr>
          <w:lang w:val="en-US"/>
        </w:rPr>
        <w:t xml:space="preserve">Ecology (from Greek: </w:t>
      </w:r>
      <w:proofErr w:type="spellStart"/>
      <w:r w:rsidRPr="004E1719">
        <w:rPr>
          <w:lang w:val="en-US"/>
        </w:rPr>
        <w:t>οἶκος</w:t>
      </w:r>
      <w:proofErr w:type="spellEnd"/>
      <w:r w:rsidRPr="004E1719">
        <w:rPr>
          <w:lang w:val="en-US"/>
        </w:rPr>
        <w:t>, "house", or "environment"; -</w:t>
      </w:r>
      <w:proofErr w:type="spellStart"/>
      <w:r w:rsidRPr="004E1719">
        <w:rPr>
          <w:lang w:val="en-US"/>
        </w:rPr>
        <w:t>λογί</w:t>
      </w:r>
      <w:proofErr w:type="spellEnd"/>
      <w:r w:rsidRPr="004E1719">
        <w:rPr>
          <w:lang w:val="en-US"/>
        </w:rPr>
        <w:t>α, "study of"</w:t>
      </w:r>
      <w:proofErr w:type="gramStart"/>
      <w:r w:rsidRPr="004E1719">
        <w:rPr>
          <w:lang w:val="en-US"/>
        </w:rPr>
        <w:t>)[</w:t>
      </w:r>
      <w:proofErr w:type="gramEnd"/>
      <w:r w:rsidRPr="004E1719">
        <w:rPr>
          <w:lang w:val="en-US"/>
        </w:rPr>
        <w:t xml:space="preserve">A] is the branch of biology[1] which studies the interactions among organisms and their environment. Objects of study include interactions of organisms with each other and with abiotic components of their environment. Topics of interest include the biodiversity, distribution, biomass, and populations of organisms, as well as cooperation and competition within and between species. Ecosystems are dynamically interacting systems of organisms, the communities they make up, and the non-living components of their environment. Ecosystem processes, such as </w:t>
      </w:r>
      <w:del w:id="1" w:author="User" w:date="2018-03-27T16:02:00Z">
        <w:r w:rsidRPr="004E1719" w:rsidDel="006722DF">
          <w:rPr>
            <w:lang w:val="en-US"/>
          </w:rPr>
          <w:delText>primary</w:delText>
        </w:r>
      </w:del>
      <w:ins w:id="2" w:author="User" w:date="2018-03-27T16:03:00Z">
        <w:r w:rsidR="006722DF">
          <w:rPr>
            <w:lang w:val="en-US"/>
          </w:rPr>
          <w:t>immediate</w:t>
        </w:r>
      </w:ins>
      <w:del w:id="3" w:author="User" w:date="2018-03-27T16:02:00Z">
        <w:r w:rsidRPr="004E1719" w:rsidDel="006722DF">
          <w:rPr>
            <w:lang w:val="en-US"/>
          </w:rPr>
          <w:delText xml:space="preserve"> </w:delText>
        </w:r>
      </w:del>
      <w:ins w:id="4" w:author="User" w:date="2018-03-27T16:02:00Z">
        <w:r w:rsidR="006722DF" w:rsidRPr="004E1719">
          <w:rPr>
            <w:lang w:val="en-US"/>
          </w:rPr>
          <w:t xml:space="preserve"> </w:t>
        </w:r>
      </w:ins>
      <w:r w:rsidRPr="004E1719">
        <w:rPr>
          <w:lang w:val="en-US"/>
        </w:rPr>
        <w:t xml:space="preserve">production, </w:t>
      </w:r>
      <w:proofErr w:type="spellStart"/>
      <w:r w:rsidRPr="004E1719">
        <w:rPr>
          <w:lang w:val="en-US"/>
        </w:rPr>
        <w:t>pedogenesis</w:t>
      </w:r>
      <w:proofErr w:type="spellEnd"/>
      <w:r w:rsidRPr="004E1719">
        <w:rPr>
          <w:lang w:val="en-US"/>
        </w:rPr>
        <w:t xml:space="preserve">, nutrient cycling, and niche construction, regulate the flux of energy and matter through an environment. These processes are sustained by organisms with </w:t>
      </w:r>
      <w:del w:id="5" w:author="User" w:date="2018-03-27T16:03:00Z">
        <w:r w:rsidRPr="004E1719" w:rsidDel="00374EA5">
          <w:rPr>
            <w:lang w:val="en-US"/>
          </w:rPr>
          <w:delText xml:space="preserve">specific </w:delText>
        </w:r>
      </w:del>
      <w:ins w:id="6" w:author="User" w:date="2018-03-27T16:03:00Z">
        <w:r w:rsidR="00374EA5">
          <w:rPr>
            <w:lang w:val="en-US"/>
          </w:rPr>
          <w:t>limited</w:t>
        </w:r>
        <w:r w:rsidR="00374EA5" w:rsidRPr="004E1719">
          <w:rPr>
            <w:lang w:val="en-US"/>
          </w:rPr>
          <w:t xml:space="preserve"> </w:t>
        </w:r>
      </w:ins>
      <w:r w:rsidRPr="004E1719">
        <w:rPr>
          <w:lang w:val="en-US"/>
        </w:rPr>
        <w:t xml:space="preserve">life history traits. Biodiversity means the varieties of </w:t>
      </w:r>
      <w:del w:id="7" w:author="User" w:date="2018-03-27T16:04:00Z">
        <w:r w:rsidRPr="004E1719" w:rsidDel="00374EA5">
          <w:rPr>
            <w:lang w:val="en-US"/>
          </w:rPr>
          <w:delText>species</w:delText>
        </w:r>
      </w:del>
      <w:ins w:id="8" w:author="User" w:date="2018-03-27T16:04:00Z">
        <w:r w:rsidR="00374EA5">
          <w:rPr>
            <w:lang w:val="en-US"/>
          </w:rPr>
          <w:t>breed</w:t>
        </w:r>
      </w:ins>
      <w:r w:rsidRPr="004E1719">
        <w:rPr>
          <w:lang w:val="en-US"/>
        </w:rPr>
        <w:t>, genes, and ecosystems, enhances certain ecosystem services.</w:t>
      </w:r>
    </w:p>
    <w:p w:rsidR="004E1719" w:rsidRDefault="004E1719">
      <w:pPr>
        <w:rPr>
          <w:lang w:val="en-US"/>
        </w:rPr>
      </w:pPr>
      <w:r>
        <w:rPr>
          <w:lang w:val="en-US"/>
        </w:rPr>
        <w:br w:type="page"/>
      </w:r>
    </w:p>
    <w:p w:rsidR="004E1719" w:rsidRDefault="004E1719" w:rsidP="004E1719">
      <w:pPr>
        <w:pStyle w:val="1"/>
        <w:rPr>
          <w:lang w:val="en-US"/>
        </w:rPr>
      </w:pPr>
      <w:bookmarkStart w:id="9" w:name="_Toc509929781"/>
      <w:r>
        <w:rPr>
          <w:lang w:val="en-US"/>
        </w:rPr>
        <w:lastRenderedPageBreak/>
        <w:t>ENVIRONMENT</w:t>
      </w:r>
      <w:bookmarkEnd w:id="9"/>
    </w:p>
    <w:p w:rsidR="004E1719" w:rsidRDefault="004E1719">
      <w:pPr>
        <w:rPr>
          <w:lang w:val="en-US"/>
        </w:rPr>
      </w:pPr>
      <w:r w:rsidRPr="004E1719">
        <w:rPr>
          <w:lang w:val="en-US"/>
        </w:rPr>
        <w:t xml:space="preserve">The biophysical environment is the </w:t>
      </w:r>
      <w:del w:id="10" w:author="User" w:date="2018-03-27T16:04:00Z">
        <w:r w:rsidRPr="004E1719" w:rsidDel="00374EA5">
          <w:rPr>
            <w:lang w:val="en-US"/>
          </w:rPr>
          <w:delText xml:space="preserve">biotic </w:delText>
        </w:r>
      </w:del>
      <w:ins w:id="11" w:author="User" w:date="2018-03-27T16:04:00Z">
        <w:r w:rsidR="00374EA5">
          <w:rPr>
            <w:lang w:val="en-US"/>
          </w:rPr>
          <w:t>living</w:t>
        </w:r>
        <w:r w:rsidR="00374EA5" w:rsidRPr="004E1719">
          <w:rPr>
            <w:lang w:val="en-US"/>
          </w:rPr>
          <w:t xml:space="preserve"> </w:t>
        </w:r>
      </w:ins>
      <w:r w:rsidRPr="004E1719">
        <w:rPr>
          <w:lang w:val="en-US"/>
        </w:rPr>
        <w:t>and abiotic surrounding of an organism or population, and consequently includes the factors that have an influence in their survival, development, and evolution</w:t>
      </w:r>
      <w:proofErr w:type="gramStart"/>
      <w:r w:rsidRPr="004E1719">
        <w:rPr>
          <w:lang w:val="en-US"/>
        </w:rPr>
        <w:t>.[</w:t>
      </w:r>
      <w:proofErr w:type="gramEnd"/>
      <w:r w:rsidRPr="004E1719">
        <w:rPr>
          <w:lang w:val="en-US"/>
        </w:rPr>
        <w:t>1] The biophysical environment can vary in scale from microscopic to global in extent. It can also be subdivided according to its attributes. Examples include the marine environment, the atmospheric environment and the terrestrial environment</w:t>
      </w:r>
      <w:proofErr w:type="gramStart"/>
      <w:r w:rsidRPr="004E1719">
        <w:rPr>
          <w:lang w:val="en-US"/>
        </w:rPr>
        <w:t>.[</w:t>
      </w:r>
      <w:proofErr w:type="gramEnd"/>
      <w:r w:rsidRPr="004E1719">
        <w:rPr>
          <w:lang w:val="en-US"/>
        </w:rPr>
        <w:t>2] The number of biophysical environments is countless, given that each living organism has its own environment.</w:t>
      </w:r>
    </w:p>
    <w:p w:rsidR="004E1719" w:rsidRDefault="004E1719">
      <w:pPr>
        <w:rPr>
          <w:lang w:val="en-US"/>
        </w:rPr>
      </w:pPr>
      <w:r>
        <w:rPr>
          <w:lang w:val="en-US"/>
        </w:rPr>
        <w:br w:type="page"/>
      </w:r>
    </w:p>
    <w:p w:rsidR="004E1719" w:rsidRDefault="004E1719" w:rsidP="004E1719">
      <w:pPr>
        <w:pStyle w:val="1"/>
        <w:rPr>
          <w:lang w:val="en-US"/>
        </w:rPr>
      </w:pPr>
      <w:bookmarkStart w:id="12" w:name="_Toc509929782"/>
      <w:r>
        <w:rPr>
          <w:lang w:val="en-US"/>
        </w:rPr>
        <w:lastRenderedPageBreak/>
        <w:t>ECOSYSTEM</w:t>
      </w:r>
      <w:bookmarkEnd w:id="12"/>
    </w:p>
    <w:p w:rsidR="004E1719" w:rsidRPr="004E1719" w:rsidRDefault="004E1719" w:rsidP="004E1719">
      <w:pPr>
        <w:rPr>
          <w:lang w:val="en-US"/>
        </w:rPr>
      </w:pPr>
      <w:r w:rsidRPr="004E1719">
        <w:rPr>
          <w:lang w:val="en-US"/>
        </w:rPr>
        <w:t>An ecosystem is a community made up of living organisms and nonliving components such as air, water and mineral soil, all interacting as a system.[2] (However, ecosystems can be defined in many ways.[3]) The biotic and abiotic components interact through nutrient cycles and energy flows.[4] Ecosystems are the network of interactions among organisms, and between organisms and their environment.[5] Ecosystems can be of any size but one ecosystem has a specific, limited space.[6] On a larger scale, some scientists view the entire planet as one ecosystem).[7]</w:t>
      </w:r>
    </w:p>
    <w:p w:rsidR="004E1719" w:rsidRPr="004E1719" w:rsidRDefault="004E1719" w:rsidP="004E1719">
      <w:pPr>
        <w:rPr>
          <w:lang w:val="en-US"/>
        </w:rPr>
      </w:pPr>
    </w:p>
    <w:p w:rsidR="004E1719" w:rsidRDefault="004E1719" w:rsidP="004E1719">
      <w:pPr>
        <w:pStyle w:val="2"/>
        <w:rPr>
          <w:lang w:val="en-US"/>
        </w:rPr>
      </w:pPr>
      <w:bookmarkStart w:id="13" w:name="_Toc509929783"/>
      <w:r>
        <w:rPr>
          <w:lang w:val="en-US"/>
        </w:rPr>
        <w:t>ENERGY</w:t>
      </w:r>
      <w:bookmarkEnd w:id="13"/>
    </w:p>
    <w:p w:rsidR="004E1719" w:rsidRDefault="004E1719" w:rsidP="004E1719">
      <w:pPr>
        <w:rPr>
          <w:lang w:val="en-US"/>
        </w:rPr>
      </w:pPr>
      <w:r w:rsidRPr="004E1719">
        <w:rPr>
          <w:lang w:val="en-US"/>
        </w:rPr>
        <w:t xml:space="preserve">Energy, water, nitrogen and soil minerals are other essential abiotic components of an ecosystem. The energy that flows through ecosystems comes primarily from the sun, through photosynthesis. Photosynthesis also captures carbon dioxide from the atmosphere. Animals also play an important role in the movement of matter and energy through </w:t>
      </w:r>
      <w:proofErr w:type="spellStart"/>
      <w:r w:rsidRPr="004E1719">
        <w:rPr>
          <w:lang w:val="en-US"/>
        </w:rPr>
        <w:t>ecoystems</w:t>
      </w:r>
      <w:proofErr w:type="spellEnd"/>
      <w:r w:rsidRPr="004E1719">
        <w:rPr>
          <w:lang w:val="en-US"/>
        </w:rPr>
        <w:t>. They influence the amount plant and microbial biomass that lives in the system. As organic matter dies, decomposers release carbon back to the atmosphere. This process also facilitates nutrient cycling by converting nutrients stored in dead biomass back to a form that can be us</w:t>
      </w:r>
      <w:bookmarkStart w:id="14" w:name="_GoBack"/>
      <w:bookmarkEnd w:id="14"/>
      <w:r w:rsidRPr="004E1719">
        <w:rPr>
          <w:lang w:val="en-US"/>
        </w:rPr>
        <w:t>ed again by plants and other microbes</w:t>
      </w:r>
      <w:proofErr w:type="gramStart"/>
      <w:r w:rsidRPr="004E1719">
        <w:rPr>
          <w:lang w:val="en-US"/>
        </w:rPr>
        <w:t>.[</w:t>
      </w:r>
      <w:proofErr w:type="gramEnd"/>
      <w:r w:rsidRPr="004E1719">
        <w:rPr>
          <w:lang w:val="en-US"/>
        </w:rPr>
        <w:t>8]</w:t>
      </w:r>
    </w:p>
    <w:p w:rsidR="00A06069" w:rsidRDefault="00A06069" w:rsidP="00A06069">
      <w:pPr>
        <w:pStyle w:val="2"/>
        <w:jc w:val="center"/>
        <w:rPr>
          <w:ins w:id="15" w:author="User" w:date="2018-03-27T16:05:00Z"/>
          <w:lang w:val="en-US"/>
        </w:rPr>
      </w:pPr>
      <w:r>
        <w:rPr>
          <w:lang w:val="en-US"/>
        </w:rPr>
        <w:t>CLASS SCHEDULE</w:t>
      </w:r>
    </w:p>
    <w:tbl>
      <w:tblPr>
        <w:tblStyle w:val="a6"/>
        <w:tblW w:w="0" w:type="auto"/>
        <w:tblInd w:w="709" w:type="dxa"/>
        <w:tblLook w:val="04A0" w:firstRow="1" w:lastRow="0" w:firstColumn="1" w:lastColumn="0" w:noHBand="0" w:noVBand="1"/>
      </w:tblPr>
      <w:tblGrid>
        <w:gridCol w:w="1716"/>
        <w:gridCol w:w="1715"/>
        <w:gridCol w:w="1715"/>
        <w:gridCol w:w="1715"/>
        <w:gridCol w:w="1716"/>
      </w:tblGrid>
      <w:tr w:rsidR="00374EA5" w:rsidTr="00374EA5">
        <w:tc>
          <w:tcPr>
            <w:tcW w:w="1716" w:type="dxa"/>
          </w:tcPr>
          <w:p w:rsidR="00374EA5" w:rsidRDefault="00374EA5" w:rsidP="00374EA5">
            <w:pPr>
              <w:ind w:left="0"/>
              <w:jc w:val="center"/>
              <w:rPr>
                <w:lang w:val="en-US"/>
              </w:rPr>
            </w:pPr>
            <w:r>
              <w:rPr>
                <w:lang w:val="en-US"/>
              </w:rPr>
              <w:t>LESSON</w:t>
            </w:r>
          </w:p>
        </w:tc>
        <w:tc>
          <w:tcPr>
            <w:tcW w:w="1715" w:type="dxa"/>
          </w:tcPr>
          <w:p w:rsidR="00374EA5" w:rsidRDefault="00374EA5" w:rsidP="004E1719">
            <w:pPr>
              <w:ind w:left="0"/>
              <w:rPr>
                <w:lang w:val="en-US"/>
              </w:rPr>
            </w:pPr>
            <w:r>
              <w:rPr>
                <w:lang w:val="en-US"/>
              </w:rPr>
              <w:t>TOPIC</w:t>
            </w:r>
          </w:p>
        </w:tc>
        <w:tc>
          <w:tcPr>
            <w:tcW w:w="1715" w:type="dxa"/>
          </w:tcPr>
          <w:p w:rsidR="00374EA5" w:rsidRDefault="00374EA5" w:rsidP="004E1719">
            <w:pPr>
              <w:ind w:left="0"/>
              <w:rPr>
                <w:lang w:val="en-US"/>
              </w:rPr>
            </w:pPr>
            <w:r>
              <w:rPr>
                <w:lang w:val="en-US"/>
              </w:rPr>
              <w:t>ASSIGNMENT</w:t>
            </w:r>
          </w:p>
        </w:tc>
        <w:tc>
          <w:tcPr>
            <w:tcW w:w="1715" w:type="dxa"/>
          </w:tcPr>
          <w:p w:rsidR="00374EA5" w:rsidRDefault="00374EA5" w:rsidP="004E1719">
            <w:pPr>
              <w:ind w:left="0"/>
              <w:rPr>
                <w:lang w:val="en-US"/>
              </w:rPr>
            </w:pPr>
            <w:r>
              <w:rPr>
                <w:lang w:val="en-US"/>
              </w:rPr>
              <w:t>POINTS</w:t>
            </w:r>
          </w:p>
        </w:tc>
        <w:tc>
          <w:tcPr>
            <w:tcW w:w="1716" w:type="dxa"/>
          </w:tcPr>
          <w:p w:rsidR="00374EA5" w:rsidRDefault="00374EA5" w:rsidP="004E1719">
            <w:pPr>
              <w:ind w:left="0"/>
              <w:rPr>
                <w:lang w:val="en-US"/>
              </w:rPr>
            </w:pPr>
            <w:r>
              <w:rPr>
                <w:lang w:val="en-US"/>
              </w:rPr>
              <w:t>DUE</w:t>
            </w:r>
          </w:p>
        </w:tc>
      </w:tr>
      <w:tr w:rsidR="00374EA5" w:rsidTr="00374EA5">
        <w:trPr>
          <w:trHeight w:val="565"/>
        </w:trPr>
        <w:tc>
          <w:tcPr>
            <w:tcW w:w="1716" w:type="dxa"/>
            <w:vMerge w:val="restart"/>
          </w:tcPr>
          <w:p w:rsidR="00374EA5" w:rsidRDefault="00374EA5" w:rsidP="00374EA5">
            <w:pPr>
              <w:ind w:left="0"/>
              <w:jc w:val="center"/>
              <w:rPr>
                <w:lang w:val="en-US"/>
              </w:rPr>
            </w:pPr>
            <w:r>
              <w:rPr>
                <w:lang w:val="en-US"/>
              </w:rPr>
              <w:t>1</w:t>
            </w:r>
          </w:p>
        </w:tc>
        <w:tc>
          <w:tcPr>
            <w:tcW w:w="1715" w:type="dxa"/>
            <w:vMerge w:val="restart"/>
          </w:tcPr>
          <w:p w:rsidR="00374EA5" w:rsidRDefault="00374EA5" w:rsidP="004E1719">
            <w:pPr>
              <w:ind w:left="0"/>
              <w:rPr>
                <w:lang w:val="en-US"/>
              </w:rPr>
            </w:pPr>
            <w:r>
              <w:rPr>
                <w:lang w:val="en-US"/>
              </w:rPr>
              <w:t>What is distance learning?</w:t>
            </w:r>
          </w:p>
        </w:tc>
        <w:tc>
          <w:tcPr>
            <w:tcW w:w="1715" w:type="dxa"/>
          </w:tcPr>
          <w:p w:rsidR="00374EA5" w:rsidRDefault="00374EA5" w:rsidP="004E1719">
            <w:pPr>
              <w:ind w:left="0"/>
              <w:rPr>
                <w:lang w:val="en-US"/>
              </w:rPr>
            </w:pPr>
            <w:r>
              <w:rPr>
                <w:lang w:val="en-US"/>
              </w:rPr>
              <w:t>WIKI #1</w:t>
            </w:r>
          </w:p>
        </w:tc>
        <w:tc>
          <w:tcPr>
            <w:tcW w:w="1715" w:type="dxa"/>
          </w:tcPr>
          <w:p w:rsidR="00374EA5" w:rsidRDefault="00374EA5" w:rsidP="004E1719">
            <w:pPr>
              <w:ind w:left="0"/>
              <w:rPr>
                <w:lang w:val="en-US"/>
              </w:rPr>
            </w:pPr>
            <w:r>
              <w:rPr>
                <w:lang w:val="en-US"/>
              </w:rPr>
              <w:t>10</w:t>
            </w:r>
          </w:p>
        </w:tc>
        <w:tc>
          <w:tcPr>
            <w:tcW w:w="1716" w:type="dxa"/>
            <w:vMerge w:val="restart"/>
          </w:tcPr>
          <w:p w:rsidR="00374EA5" w:rsidRDefault="00374EA5" w:rsidP="004E1719">
            <w:pPr>
              <w:ind w:left="0"/>
              <w:rPr>
                <w:lang w:val="en-US"/>
              </w:rPr>
            </w:pPr>
            <w:r>
              <w:rPr>
                <w:lang w:val="en-US"/>
              </w:rPr>
              <w:t>MARCH 10</w:t>
            </w:r>
          </w:p>
        </w:tc>
      </w:tr>
      <w:tr w:rsidR="00374EA5" w:rsidTr="00374EA5">
        <w:trPr>
          <w:trHeight w:val="374"/>
        </w:trPr>
        <w:tc>
          <w:tcPr>
            <w:tcW w:w="1716" w:type="dxa"/>
            <w:vMerge/>
          </w:tcPr>
          <w:p w:rsidR="00374EA5" w:rsidRDefault="00374EA5" w:rsidP="00374EA5">
            <w:pPr>
              <w:ind w:left="0"/>
              <w:jc w:val="center"/>
              <w:rPr>
                <w:lang w:val="en-US"/>
              </w:rPr>
            </w:pPr>
          </w:p>
        </w:tc>
        <w:tc>
          <w:tcPr>
            <w:tcW w:w="1715" w:type="dxa"/>
            <w:vMerge/>
          </w:tcPr>
          <w:p w:rsidR="00374EA5" w:rsidRDefault="00374EA5" w:rsidP="004E1719">
            <w:pPr>
              <w:ind w:left="0"/>
              <w:rPr>
                <w:lang w:val="en-US"/>
              </w:rPr>
            </w:pPr>
          </w:p>
        </w:tc>
        <w:tc>
          <w:tcPr>
            <w:tcW w:w="1715" w:type="dxa"/>
          </w:tcPr>
          <w:p w:rsidR="00374EA5" w:rsidRDefault="00374EA5" w:rsidP="004E1719">
            <w:pPr>
              <w:ind w:left="0"/>
              <w:rPr>
                <w:lang w:val="en-US"/>
              </w:rPr>
            </w:pPr>
            <w:r>
              <w:rPr>
                <w:lang w:val="en-US"/>
              </w:rPr>
              <w:t>presentation</w:t>
            </w:r>
          </w:p>
        </w:tc>
        <w:tc>
          <w:tcPr>
            <w:tcW w:w="1715" w:type="dxa"/>
          </w:tcPr>
          <w:p w:rsidR="00374EA5" w:rsidRDefault="00374EA5" w:rsidP="004E1719">
            <w:pPr>
              <w:ind w:left="0"/>
              <w:rPr>
                <w:lang w:val="en-US"/>
              </w:rPr>
            </w:pPr>
            <w:r>
              <w:rPr>
                <w:lang w:val="en-US"/>
              </w:rPr>
              <w:t>20</w:t>
            </w:r>
          </w:p>
        </w:tc>
        <w:tc>
          <w:tcPr>
            <w:tcW w:w="1716" w:type="dxa"/>
            <w:vMerge/>
          </w:tcPr>
          <w:p w:rsidR="00374EA5" w:rsidRDefault="00374EA5" w:rsidP="004E1719">
            <w:pPr>
              <w:ind w:left="0"/>
              <w:rPr>
                <w:lang w:val="en-US"/>
              </w:rPr>
            </w:pPr>
          </w:p>
        </w:tc>
      </w:tr>
      <w:tr w:rsidR="00374EA5" w:rsidTr="00374EA5">
        <w:trPr>
          <w:trHeight w:val="240"/>
        </w:trPr>
        <w:tc>
          <w:tcPr>
            <w:tcW w:w="1716" w:type="dxa"/>
          </w:tcPr>
          <w:p w:rsidR="00374EA5" w:rsidRDefault="00374EA5" w:rsidP="00374EA5">
            <w:pPr>
              <w:ind w:left="0"/>
              <w:jc w:val="center"/>
              <w:rPr>
                <w:lang w:val="en-US"/>
              </w:rPr>
            </w:pPr>
            <w:r>
              <w:rPr>
                <w:lang w:val="en-US"/>
              </w:rPr>
              <w:t>2</w:t>
            </w:r>
          </w:p>
        </w:tc>
        <w:tc>
          <w:tcPr>
            <w:tcW w:w="1715" w:type="dxa"/>
          </w:tcPr>
          <w:p w:rsidR="00374EA5" w:rsidRDefault="00374EA5" w:rsidP="004E1719">
            <w:pPr>
              <w:ind w:left="0"/>
              <w:rPr>
                <w:lang w:val="en-US"/>
              </w:rPr>
            </w:pPr>
            <w:r>
              <w:rPr>
                <w:lang w:val="en-US"/>
              </w:rPr>
              <w:t>History &amp; theories</w:t>
            </w:r>
          </w:p>
        </w:tc>
        <w:tc>
          <w:tcPr>
            <w:tcW w:w="1715" w:type="dxa"/>
          </w:tcPr>
          <w:p w:rsidR="00374EA5" w:rsidRDefault="00374EA5" w:rsidP="004E1719">
            <w:pPr>
              <w:ind w:left="0"/>
              <w:rPr>
                <w:lang w:val="en-US"/>
              </w:rPr>
            </w:pPr>
            <w:r>
              <w:rPr>
                <w:lang w:val="en-US"/>
              </w:rPr>
              <w:t>Brief Paper</w:t>
            </w:r>
          </w:p>
        </w:tc>
        <w:tc>
          <w:tcPr>
            <w:tcW w:w="1715" w:type="dxa"/>
          </w:tcPr>
          <w:p w:rsidR="00374EA5" w:rsidRDefault="00374EA5" w:rsidP="004E1719">
            <w:pPr>
              <w:ind w:left="0"/>
              <w:rPr>
                <w:lang w:val="en-US"/>
              </w:rPr>
            </w:pPr>
            <w:r>
              <w:rPr>
                <w:lang w:val="en-US"/>
              </w:rPr>
              <w:t>20</w:t>
            </w:r>
          </w:p>
        </w:tc>
        <w:tc>
          <w:tcPr>
            <w:tcW w:w="1716" w:type="dxa"/>
          </w:tcPr>
          <w:p w:rsidR="00374EA5" w:rsidRDefault="00374EA5" w:rsidP="004E1719">
            <w:pPr>
              <w:ind w:left="0"/>
              <w:rPr>
                <w:lang w:val="en-US"/>
              </w:rPr>
            </w:pPr>
            <w:r>
              <w:rPr>
                <w:lang w:val="en-US"/>
              </w:rPr>
              <w:t>March 24</w:t>
            </w:r>
          </w:p>
        </w:tc>
      </w:tr>
      <w:tr w:rsidR="00374EA5" w:rsidTr="00AE4EDB">
        <w:tc>
          <w:tcPr>
            <w:tcW w:w="8577" w:type="dxa"/>
            <w:gridSpan w:val="5"/>
          </w:tcPr>
          <w:p w:rsidR="00374EA5" w:rsidRDefault="00374EA5" w:rsidP="00374EA5">
            <w:pPr>
              <w:ind w:left="0"/>
              <w:jc w:val="center"/>
              <w:rPr>
                <w:lang w:val="en-US"/>
              </w:rPr>
            </w:pPr>
            <w:r>
              <w:rPr>
                <w:lang w:val="en-US"/>
              </w:rPr>
              <w:t>Spring Break</w:t>
            </w:r>
          </w:p>
        </w:tc>
      </w:tr>
      <w:tr w:rsidR="00374EA5" w:rsidTr="00374EA5">
        <w:tc>
          <w:tcPr>
            <w:tcW w:w="1716" w:type="dxa"/>
            <w:vMerge w:val="restart"/>
          </w:tcPr>
          <w:p w:rsidR="00374EA5" w:rsidRDefault="00374EA5" w:rsidP="004E1719">
            <w:pPr>
              <w:ind w:left="0"/>
              <w:rPr>
                <w:lang w:val="en-US"/>
              </w:rPr>
            </w:pPr>
            <w:r>
              <w:rPr>
                <w:lang w:val="en-US"/>
              </w:rPr>
              <w:t>3</w:t>
            </w:r>
          </w:p>
          <w:p w:rsidR="00374EA5" w:rsidRDefault="00374EA5" w:rsidP="004E1719">
            <w:pPr>
              <w:ind w:left="0"/>
              <w:rPr>
                <w:lang w:val="en-US"/>
              </w:rPr>
            </w:pPr>
          </w:p>
        </w:tc>
        <w:tc>
          <w:tcPr>
            <w:tcW w:w="1715" w:type="dxa"/>
            <w:vMerge w:val="restart"/>
          </w:tcPr>
          <w:p w:rsidR="00374EA5" w:rsidRDefault="00374EA5" w:rsidP="004E1719">
            <w:pPr>
              <w:ind w:left="0"/>
              <w:rPr>
                <w:lang w:val="en-US"/>
              </w:rPr>
            </w:pPr>
            <w:r>
              <w:rPr>
                <w:lang w:val="en-US"/>
              </w:rPr>
              <w:t>Distance Learners</w:t>
            </w:r>
          </w:p>
        </w:tc>
        <w:tc>
          <w:tcPr>
            <w:tcW w:w="1715" w:type="dxa"/>
          </w:tcPr>
          <w:p w:rsidR="00374EA5" w:rsidRDefault="00374EA5" w:rsidP="004E1719">
            <w:pPr>
              <w:ind w:left="0"/>
              <w:rPr>
                <w:lang w:val="en-US"/>
              </w:rPr>
            </w:pPr>
            <w:r>
              <w:rPr>
                <w:lang w:val="en-US"/>
              </w:rPr>
              <w:t>Discussion #1</w:t>
            </w:r>
          </w:p>
        </w:tc>
        <w:tc>
          <w:tcPr>
            <w:tcW w:w="1715" w:type="dxa"/>
          </w:tcPr>
          <w:p w:rsidR="00374EA5" w:rsidRDefault="00374EA5" w:rsidP="004E1719">
            <w:pPr>
              <w:ind w:left="0"/>
              <w:rPr>
                <w:lang w:val="en-US"/>
              </w:rPr>
            </w:pPr>
            <w:r>
              <w:rPr>
                <w:lang w:val="en-US"/>
              </w:rPr>
              <w:t>10</w:t>
            </w:r>
          </w:p>
        </w:tc>
        <w:tc>
          <w:tcPr>
            <w:tcW w:w="1716" w:type="dxa"/>
          </w:tcPr>
          <w:p w:rsidR="00374EA5" w:rsidRDefault="00374EA5" w:rsidP="004E1719">
            <w:pPr>
              <w:ind w:left="0"/>
              <w:rPr>
                <w:lang w:val="en-US"/>
              </w:rPr>
            </w:pPr>
            <w:r>
              <w:rPr>
                <w:lang w:val="en-US"/>
              </w:rPr>
              <w:t>April 7</w:t>
            </w:r>
          </w:p>
        </w:tc>
      </w:tr>
      <w:tr w:rsidR="00374EA5" w:rsidTr="00374EA5">
        <w:tc>
          <w:tcPr>
            <w:tcW w:w="1716" w:type="dxa"/>
            <w:vMerge/>
          </w:tcPr>
          <w:p w:rsidR="00374EA5" w:rsidRDefault="00374EA5" w:rsidP="004E1719">
            <w:pPr>
              <w:ind w:left="0"/>
              <w:rPr>
                <w:lang w:val="en-US"/>
              </w:rPr>
            </w:pPr>
          </w:p>
        </w:tc>
        <w:tc>
          <w:tcPr>
            <w:tcW w:w="1715" w:type="dxa"/>
            <w:vMerge/>
          </w:tcPr>
          <w:p w:rsidR="00374EA5" w:rsidRDefault="00374EA5" w:rsidP="004E1719">
            <w:pPr>
              <w:ind w:left="0"/>
              <w:rPr>
                <w:lang w:val="en-US"/>
              </w:rPr>
            </w:pPr>
          </w:p>
        </w:tc>
        <w:tc>
          <w:tcPr>
            <w:tcW w:w="1715" w:type="dxa"/>
          </w:tcPr>
          <w:p w:rsidR="00374EA5" w:rsidRDefault="00374EA5" w:rsidP="004E1719">
            <w:pPr>
              <w:ind w:left="0"/>
              <w:rPr>
                <w:lang w:val="en-US"/>
              </w:rPr>
            </w:pPr>
            <w:r>
              <w:rPr>
                <w:lang w:val="en-US"/>
              </w:rPr>
              <w:t>Group Project</w:t>
            </w:r>
          </w:p>
        </w:tc>
        <w:tc>
          <w:tcPr>
            <w:tcW w:w="1715" w:type="dxa"/>
          </w:tcPr>
          <w:p w:rsidR="00374EA5" w:rsidRDefault="00374EA5" w:rsidP="004E1719">
            <w:pPr>
              <w:ind w:left="0"/>
              <w:rPr>
                <w:lang w:val="en-US"/>
              </w:rPr>
            </w:pPr>
            <w:r>
              <w:rPr>
                <w:lang w:val="en-US"/>
              </w:rPr>
              <w:t>50</w:t>
            </w:r>
          </w:p>
        </w:tc>
        <w:tc>
          <w:tcPr>
            <w:tcW w:w="1716" w:type="dxa"/>
          </w:tcPr>
          <w:p w:rsidR="00374EA5" w:rsidRDefault="00374EA5" w:rsidP="004E1719">
            <w:pPr>
              <w:ind w:left="0"/>
              <w:rPr>
                <w:lang w:val="en-US"/>
              </w:rPr>
            </w:pPr>
            <w:r>
              <w:rPr>
                <w:lang w:val="en-US"/>
              </w:rPr>
              <w:t>April 14</w:t>
            </w:r>
          </w:p>
        </w:tc>
      </w:tr>
      <w:tr w:rsidR="00374EA5" w:rsidTr="00374EA5">
        <w:tc>
          <w:tcPr>
            <w:tcW w:w="1716" w:type="dxa"/>
          </w:tcPr>
          <w:p w:rsidR="00374EA5" w:rsidRDefault="00374EA5" w:rsidP="004E1719">
            <w:pPr>
              <w:ind w:left="0"/>
              <w:rPr>
                <w:lang w:val="en-US"/>
              </w:rPr>
            </w:pPr>
            <w:r>
              <w:rPr>
                <w:lang w:val="en-US"/>
              </w:rPr>
              <w:t>4</w:t>
            </w:r>
          </w:p>
        </w:tc>
        <w:tc>
          <w:tcPr>
            <w:tcW w:w="1715" w:type="dxa"/>
          </w:tcPr>
          <w:p w:rsidR="00374EA5" w:rsidRDefault="00374EA5" w:rsidP="004E1719">
            <w:pPr>
              <w:ind w:left="0"/>
              <w:rPr>
                <w:lang w:val="en-US"/>
              </w:rPr>
            </w:pPr>
            <w:r>
              <w:rPr>
                <w:lang w:val="en-US"/>
              </w:rPr>
              <w:t>Media Selection</w:t>
            </w:r>
          </w:p>
        </w:tc>
        <w:tc>
          <w:tcPr>
            <w:tcW w:w="1715" w:type="dxa"/>
          </w:tcPr>
          <w:p w:rsidR="00374EA5" w:rsidRDefault="00374EA5" w:rsidP="004E1719">
            <w:pPr>
              <w:ind w:left="0"/>
              <w:rPr>
                <w:lang w:val="en-US"/>
              </w:rPr>
            </w:pPr>
            <w:r>
              <w:rPr>
                <w:lang w:val="en-US"/>
              </w:rPr>
              <w:t>Blog #1</w:t>
            </w:r>
          </w:p>
        </w:tc>
        <w:tc>
          <w:tcPr>
            <w:tcW w:w="1715" w:type="dxa"/>
          </w:tcPr>
          <w:p w:rsidR="00374EA5" w:rsidRDefault="00374EA5" w:rsidP="004E1719">
            <w:pPr>
              <w:ind w:left="0"/>
              <w:rPr>
                <w:lang w:val="en-US"/>
              </w:rPr>
            </w:pPr>
          </w:p>
        </w:tc>
        <w:tc>
          <w:tcPr>
            <w:tcW w:w="1716" w:type="dxa"/>
          </w:tcPr>
          <w:p w:rsidR="00374EA5" w:rsidRDefault="00374EA5" w:rsidP="004E1719">
            <w:pPr>
              <w:ind w:left="0"/>
              <w:rPr>
                <w:lang w:val="en-US"/>
              </w:rPr>
            </w:pPr>
            <w:r>
              <w:rPr>
                <w:lang w:val="en-US"/>
              </w:rPr>
              <w:t>April 21</w:t>
            </w:r>
          </w:p>
        </w:tc>
      </w:tr>
    </w:tbl>
    <w:p w:rsidR="00374EA5" w:rsidRDefault="00374EA5" w:rsidP="004E1719">
      <w:pPr>
        <w:rPr>
          <w:lang w:val="en-US"/>
        </w:rPr>
      </w:pPr>
    </w:p>
    <w:p w:rsidR="004E1719" w:rsidRDefault="004E1719">
      <w:pPr>
        <w:rPr>
          <w:lang w:val="en-US"/>
        </w:rPr>
      </w:pPr>
      <w:r>
        <w:rPr>
          <w:lang w:val="en-US"/>
        </w:rPr>
        <w:br w:type="page"/>
      </w:r>
    </w:p>
    <w:p w:rsidR="004E1719" w:rsidRDefault="004E1719" w:rsidP="004E1719">
      <w:pPr>
        <w:pStyle w:val="1"/>
        <w:rPr>
          <w:lang w:val="en-US"/>
        </w:rPr>
      </w:pPr>
      <w:bookmarkStart w:id="16" w:name="_Toc509929784"/>
      <w:r>
        <w:rPr>
          <w:lang w:val="en-US"/>
        </w:rPr>
        <w:lastRenderedPageBreak/>
        <w:t>GENETICS</w:t>
      </w:r>
      <w:bookmarkEnd w:id="16"/>
    </w:p>
    <w:p w:rsidR="004E1719" w:rsidRPr="004E1719" w:rsidRDefault="006722DF" w:rsidP="004E1719">
      <w:pPr>
        <w:rPr>
          <w:lang w:val="en-US"/>
        </w:rPr>
      </w:pPr>
      <w:r>
        <w:rPr>
          <w:noProof/>
          <w:lang w:eastAsia="el-GR"/>
        </w:rPr>
        <w:drawing>
          <wp:anchor distT="0" distB="0" distL="114300" distR="114300" simplePos="0" relativeHeight="251658240" behindDoc="0" locked="0" layoutInCell="1" allowOverlap="1" wp14:anchorId="5B68CED3" wp14:editId="5ED353E2">
            <wp:simplePos x="0" y="0"/>
            <wp:positionH relativeFrom="column">
              <wp:posOffset>448310</wp:posOffset>
            </wp:positionH>
            <wp:positionV relativeFrom="paragraph">
              <wp:posOffset>1270</wp:posOffset>
            </wp:positionV>
            <wp:extent cx="1915160" cy="1376680"/>
            <wp:effectExtent l="0" t="0" r="889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fecycle_apple.gif"/>
                    <pic:cNvPicPr/>
                  </pic:nvPicPr>
                  <pic:blipFill>
                    <a:blip r:embed="rId7">
                      <a:extLst>
                        <a:ext uri="{28A0092B-C50C-407E-A947-70E740481C1C}">
                          <a14:useLocalDpi xmlns:a14="http://schemas.microsoft.com/office/drawing/2010/main" val="0"/>
                        </a:ext>
                      </a:extLst>
                    </a:blip>
                    <a:stretch>
                      <a:fillRect/>
                    </a:stretch>
                  </pic:blipFill>
                  <pic:spPr>
                    <a:xfrm>
                      <a:off x="0" y="0"/>
                      <a:ext cx="1915160" cy="1376680"/>
                    </a:xfrm>
                    <a:prstGeom prst="rect">
                      <a:avLst/>
                    </a:prstGeom>
                  </pic:spPr>
                </pic:pic>
              </a:graphicData>
            </a:graphic>
            <wp14:sizeRelH relativeFrom="page">
              <wp14:pctWidth>0</wp14:pctWidth>
            </wp14:sizeRelH>
            <wp14:sizeRelV relativeFrom="page">
              <wp14:pctHeight>0</wp14:pctHeight>
            </wp14:sizeRelV>
          </wp:anchor>
        </w:drawing>
      </w:r>
      <w:r w:rsidR="004E1719" w:rsidRPr="004E1719">
        <w:rPr>
          <w:lang w:val="en-US"/>
        </w:rPr>
        <w:t>Genetics is the study of genes, genetic variation, and heredity in living organisms</w:t>
      </w:r>
      <w:proofErr w:type="gramStart"/>
      <w:r w:rsidR="004E1719" w:rsidRPr="004E1719">
        <w:rPr>
          <w:lang w:val="en-US"/>
        </w:rPr>
        <w:t>.[</w:t>
      </w:r>
      <w:proofErr w:type="gramEnd"/>
      <w:r w:rsidR="004E1719" w:rsidRPr="004E1719">
        <w:rPr>
          <w:lang w:val="en-US"/>
        </w:rPr>
        <w:t>1][2] It is generally considered a field of biology, but intersects frequently with many other life sciences and is strongly linked with the study of information systems.</w:t>
      </w:r>
    </w:p>
    <w:p w:rsidR="004E1719" w:rsidRPr="004E1719" w:rsidRDefault="004E1719" w:rsidP="004E1719">
      <w:pPr>
        <w:rPr>
          <w:lang w:val="en-US"/>
        </w:rPr>
      </w:pPr>
    </w:p>
    <w:p w:rsidR="004E1719" w:rsidRPr="004E1719" w:rsidRDefault="004E1719" w:rsidP="004E1719">
      <w:pPr>
        <w:rPr>
          <w:lang w:val="en-US"/>
        </w:rPr>
      </w:pPr>
      <w:r w:rsidRPr="004E1719">
        <w:rPr>
          <w:lang w:val="en-US"/>
        </w:rPr>
        <w:t xml:space="preserve">The father of genetics is </w:t>
      </w:r>
      <w:proofErr w:type="spellStart"/>
      <w:r w:rsidRPr="004E1719">
        <w:rPr>
          <w:lang w:val="en-US"/>
        </w:rPr>
        <w:t>Gregor</w:t>
      </w:r>
      <w:proofErr w:type="spellEnd"/>
      <w:r w:rsidRPr="004E1719">
        <w:rPr>
          <w:lang w:val="en-US"/>
        </w:rPr>
        <w:t xml:space="preserve"> Mendel, a late 19th-century scientist and Augustinian friar. Mendel studied "trait inheritance", patterns in the way traits are handed down from parents to offspring. He observed that organisms (pea plants) inherit traits by way of discrete "units of inheritance". This term, still used today, is a somewhat ambiguous definition of what is referred to as a gene.</w:t>
      </w:r>
    </w:p>
    <w:p w:rsidR="004E1719" w:rsidRPr="004E1719" w:rsidRDefault="004E1719" w:rsidP="004E1719">
      <w:pPr>
        <w:rPr>
          <w:lang w:val="en-US"/>
        </w:rPr>
      </w:pPr>
    </w:p>
    <w:p w:rsidR="004E1719" w:rsidRPr="004E1719" w:rsidRDefault="004E1719" w:rsidP="004E1719">
      <w:pPr>
        <w:rPr>
          <w:lang w:val="en-US"/>
        </w:rPr>
      </w:pPr>
      <w:r w:rsidRPr="004E1719">
        <w:rPr>
          <w:lang w:val="en-US"/>
        </w:rPr>
        <w:t xml:space="preserve">Trait inheritance and molecular inheritance mechanisms of genes are still primary principles of genetics in the 21st century, but modern genetics has expanded beyond inheritance to studying the function and behavior of genes. Gene structure and function, variation, and distribution are studied within the context of the cell, the organism (e.g. dominance), and within the context of a population. Genetics has given rise to a number of subfields, including epigenetics and population genetics. Organisms studied within the broad field span the domains of life (archaea, bacteria, and </w:t>
      </w:r>
      <w:proofErr w:type="spellStart"/>
      <w:r w:rsidRPr="004E1719">
        <w:rPr>
          <w:lang w:val="en-US"/>
        </w:rPr>
        <w:t>eukarya</w:t>
      </w:r>
      <w:proofErr w:type="spellEnd"/>
      <w:r w:rsidRPr="004E1719">
        <w:rPr>
          <w:lang w:val="en-US"/>
        </w:rPr>
        <w:t>).</w:t>
      </w:r>
    </w:p>
    <w:p w:rsidR="004E1719" w:rsidRPr="004E1719" w:rsidRDefault="004E1719" w:rsidP="004E1719">
      <w:pPr>
        <w:rPr>
          <w:lang w:val="en-US"/>
        </w:rPr>
      </w:pPr>
    </w:p>
    <w:p w:rsidR="004E1719" w:rsidRDefault="004E1719" w:rsidP="004E1719">
      <w:pPr>
        <w:rPr>
          <w:lang w:val="en-US"/>
        </w:rPr>
      </w:pPr>
      <w:r w:rsidRPr="004E1719">
        <w:rPr>
          <w:lang w:val="en-US"/>
        </w:rPr>
        <w:t>Genetic processes work in combination with an organism's environment and experiences to influence development and behavior, often referred to as nature versus nurture. The intracellular or extracellular environment of a cell or organism may switch gene transcription on or off. A classic example is two seeds of genetically identical corn, one placed in a temperate climate and one in an arid climate. While the average height of the two corn stalks may be genetically determined to be equal, the one in the arid climate only grows to half the height of the one in the temperate climate due to lack of water and nutrients in its environment.</w:t>
      </w:r>
    </w:p>
    <w:p w:rsidR="004E1719" w:rsidRDefault="004E1719">
      <w:pPr>
        <w:rPr>
          <w:lang w:val="en-US"/>
        </w:rPr>
      </w:pPr>
      <w:r>
        <w:rPr>
          <w:lang w:val="en-US"/>
        </w:rPr>
        <w:br w:type="page"/>
      </w:r>
    </w:p>
    <w:p w:rsidR="004E1719" w:rsidRDefault="004E1719" w:rsidP="004E1719">
      <w:pPr>
        <w:pStyle w:val="1"/>
        <w:rPr>
          <w:lang w:val="en-US"/>
        </w:rPr>
      </w:pPr>
      <w:bookmarkStart w:id="17" w:name="_Toc509929785"/>
      <w:r>
        <w:rPr>
          <w:lang w:val="en-US"/>
        </w:rPr>
        <w:lastRenderedPageBreak/>
        <w:t>ETHOLOGY</w:t>
      </w:r>
      <w:bookmarkEnd w:id="17"/>
    </w:p>
    <w:p w:rsidR="004E1719" w:rsidRPr="004E1719" w:rsidRDefault="004E1719" w:rsidP="004E1719">
      <w:pPr>
        <w:rPr>
          <w:lang w:val="en-US"/>
        </w:rPr>
      </w:pPr>
      <w:r w:rsidRPr="004E1719">
        <w:rPr>
          <w:lang w:val="en-US"/>
        </w:rPr>
        <w:t xml:space="preserve">Ethology is the scientific and objective study of animal </w:t>
      </w:r>
      <w:proofErr w:type="spellStart"/>
      <w:r w:rsidRPr="004E1719">
        <w:rPr>
          <w:lang w:val="en-US"/>
        </w:rPr>
        <w:t>behaviour</w:t>
      </w:r>
      <w:proofErr w:type="spellEnd"/>
      <w:r w:rsidRPr="004E1719">
        <w:rPr>
          <w:lang w:val="en-US"/>
        </w:rPr>
        <w:t xml:space="preserve">, usually with a focus on </w:t>
      </w:r>
      <w:proofErr w:type="spellStart"/>
      <w:r w:rsidRPr="004E1719">
        <w:rPr>
          <w:lang w:val="en-US"/>
        </w:rPr>
        <w:t>behaviour</w:t>
      </w:r>
      <w:proofErr w:type="spellEnd"/>
      <w:r w:rsidRPr="004E1719">
        <w:rPr>
          <w:lang w:val="en-US"/>
        </w:rPr>
        <w:t xml:space="preserve"> under natural conditions, and viewing </w:t>
      </w:r>
      <w:proofErr w:type="spellStart"/>
      <w:r w:rsidRPr="004E1719">
        <w:rPr>
          <w:lang w:val="en-US"/>
        </w:rPr>
        <w:t>behaviour</w:t>
      </w:r>
      <w:proofErr w:type="spellEnd"/>
      <w:r w:rsidRPr="004E1719">
        <w:rPr>
          <w:lang w:val="en-US"/>
        </w:rPr>
        <w:t xml:space="preserve"> as an evolutionarily adaptive trait.[1] </w:t>
      </w:r>
      <w:proofErr w:type="spellStart"/>
      <w:r w:rsidRPr="004E1719">
        <w:rPr>
          <w:lang w:val="en-US"/>
        </w:rPr>
        <w:t>Behaviourism</w:t>
      </w:r>
      <w:proofErr w:type="spellEnd"/>
      <w:r w:rsidRPr="004E1719">
        <w:rPr>
          <w:lang w:val="en-US"/>
        </w:rPr>
        <w:t xml:space="preserve"> is a term that also describes the scientific and objective study of animal </w:t>
      </w:r>
      <w:proofErr w:type="spellStart"/>
      <w:r w:rsidRPr="004E1719">
        <w:rPr>
          <w:lang w:val="en-US"/>
        </w:rPr>
        <w:t>behaviour</w:t>
      </w:r>
      <w:proofErr w:type="spellEnd"/>
      <w:r w:rsidRPr="004E1719">
        <w:rPr>
          <w:lang w:val="en-US"/>
        </w:rPr>
        <w:t xml:space="preserve">, usually referring to measured responses to stimuli or trained </w:t>
      </w:r>
      <w:proofErr w:type="spellStart"/>
      <w:r w:rsidRPr="004E1719">
        <w:rPr>
          <w:lang w:val="en-US"/>
        </w:rPr>
        <w:t>behavioural</w:t>
      </w:r>
      <w:proofErr w:type="spellEnd"/>
      <w:r w:rsidRPr="004E1719">
        <w:rPr>
          <w:lang w:val="en-US"/>
        </w:rPr>
        <w:t xml:space="preserve"> responses in a laboratory context, without a particular emphasis on evolutionary </w:t>
      </w:r>
      <w:proofErr w:type="spellStart"/>
      <w:r w:rsidRPr="004E1719">
        <w:rPr>
          <w:lang w:val="en-US"/>
        </w:rPr>
        <w:t>adaptivity</w:t>
      </w:r>
      <w:proofErr w:type="spellEnd"/>
      <w:r w:rsidRPr="004E1719">
        <w:rPr>
          <w:lang w:val="en-US"/>
        </w:rPr>
        <w:t xml:space="preserve">.[2] Many naturalists have studied aspects of animal </w:t>
      </w:r>
      <w:proofErr w:type="spellStart"/>
      <w:r w:rsidRPr="004E1719">
        <w:rPr>
          <w:lang w:val="en-US"/>
        </w:rPr>
        <w:t>behaviour</w:t>
      </w:r>
      <w:proofErr w:type="spellEnd"/>
      <w:r w:rsidRPr="004E1719">
        <w:rPr>
          <w:lang w:val="en-US"/>
        </w:rPr>
        <w:t xml:space="preserve"> throughout history. Ethology has its scientific roots in the work of Charles Darwin and of American and German ornithologists of the late 19th and early 20th century, including Charles O. Whitman, Oskar </w:t>
      </w:r>
      <w:proofErr w:type="spellStart"/>
      <w:r w:rsidRPr="004E1719">
        <w:rPr>
          <w:lang w:val="en-US"/>
        </w:rPr>
        <w:t>Heinroth</w:t>
      </w:r>
      <w:proofErr w:type="spellEnd"/>
      <w:r w:rsidRPr="004E1719">
        <w:rPr>
          <w:lang w:val="en-US"/>
        </w:rPr>
        <w:t xml:space="preserve">, and Wallace Craig. The modern discipline of ethology is generally considered to have begun during the 1930s with the work of Dutch biologist </w:t>
      </w:r>
      <w:proofErr w:type="spellStart"/>
      <w:r w:rsidRPr="004E1719">
        <w:rPr>
          <w:lang w:val="en-US"/>
        </w:rPr>
        <w:t>Nikolaas</w:t>
      </w:r>
      <w:proofErr w:type="spellEnd"/>
      <w:r w:rsidRPr="004E1719">
        <w:rPr>
          <w:lang w:val="en-US"/>
        </w:rPr>
        <w:t xml:space="preserve"> Tinbergen and by Austrian biologists Konrad Lorenz and Karl von Frisch, joint awardees of the 1973 Nobel Prize in Physiology or Medicine</w:t>
      </w:r>
      <w:proofErr w:type="gramStart"/>
      <w:r w:rsidRPr="004E1719">
        <w:rPr>
          <w:lang w:val="en-US"/>
        </w:rPr>
        <w:t>.[</w:t>
      </w:r>
      <w:proofErr w:type="gramEnd"/>
      <w:r w:rsidRPr="004E1719">
        <w:rPr>
          <w:lang w:val="en-US"/>
        </w:rPr>
        <w:t xml:space="preserve">3] Ethology is a combination of laboratory and field science, with a strong relation to some other disciplines such as neuroanatomy, ecology, and evolutionary biology. Ethologists are typically interested in a </w:t>
      </w:r>
      <w:proofErr w:type="spellStart"/>
      <w:r w:rsidRPr="004E1719">
        <w:rPr>
          <w:lang w:val="en-US"/>
        </w:rPr>
        <w:t>behavioural</w:t>
      </w:r>
      <w:proofErr w:type="spellEnd"/>
      <w:r w:rsidRPr="004E1719">
        <w:rPr>
          <w:lang w:val="en-US"/>
        </w:rPr>
        <w:t xml:space="preserve"> process rather than in a particular animal group, and often study one type of </w:t>
      </w:r>
      <w:proofErr w:type="spellStart"/>
      <w:r w:rsidRPr="004E1719">
        <w:rPr>
          <w:lang w:val="en-US"/>
        </w:rPr>
        <w:t>behaviour</w:t>
      </w:r>
      <w:proofErr w:type="spellEnd"/>
      <w:r w:rsidRPr="004E1719">
        <w:rPr>
          <w:lang w:val="en-US"/>
        </w:rPr>
        <w:t>, such as aggression, in a number of unrelated animals.</w:t>
      </w:r>
    </w:p>
    <w:p w:rsidR="004E1719" w:rsidRPr="004E1719" w:rsidRDefault="004E1719" w:rsidP="004E1719">
      <w:pPr>
        <w:rPr>
          <w:lang w:val="en-US"/>
        </w:rPr>
      </w:pPr>
    </w:p>
    <w:p w:rsidR="004E1719" w:rsidRPr="004E1719" w:rsidRDefault="004E1719" w:rsidP="004E1719">
      <w:pPr>
        <w:rPr>
          <w:lang w:val="en-US"/>
        </w:rPr>
      </w:pPr>
      <w:r w:rsidRPr="004E1719">
        <w:rPr>
          <w:lang w:val="en-US"/>
        </w:rPr>
        <w:t>Ethology is a rapidly growing field. Since the dawn of the 21st century, many aspects of animal communication, emotions, culture, learning and sexuality that the scientific community long thought it understood have been re-examined, and new conclusions reached. New fields, such as neuroethology, have developed.</w:t>
      </w:r>
    </w:p>
    <w:p w:rsidR="004E1719" w:rsidRPr="004E1719" w:rsidRDefault="004E1719" w:rsidP="004E1719">
      <w:pPr>
        <w:rPr>
          <w:lang w:val="en-US"/>
        </w:rPr>
      </w:pPr>
    </w:p>
    <w:p w:rsidR="006722DF" w:rsidRDefault="004E1719" w:rsidP="004E1719">
      <w:pPr>
        <w:rPr>
          <w:lang w:val="en-US"/>
        </w:rPr>
      </w:pPr>
      <w:r w:rsidRPr="004E1719">
        <w:rPr>
          <w:lang w:val="en-US"/>
        </w:rPr>
        <w:t xml:space="preserve">Understanding ethology or animal </w:t>
      </w:r>
      <w:proofErr w:type="spellStart"/>
      <w:r w:rsidRPr="004E1719">
        <w:rPr>
          <w:lang w:val="en-US"/>
        </w:rPr>
        <w:t>behaviour</w:t>
      </w:r>
      <w:proofErr w:type="spellEnd"/>
      <w:r w:rsidRPr="004E1719">
        <w:rPr>
          <w:lang w:val="en-US"/>
        </w:rPr>
        <w:t xml:space="preserve"> can be important in animal training. Considering the natural </w:t>
      </w:r>
      <w:proofErr w:type="spellStart"/>
      <w:r w:rsidRPr="004E1719">
        <w:rPr>
          <w:lang w:val="en-US"/>
        </w:rPr>
        <w:t>behaviours</w:t>
      </w:r>
      <w:proofErr w:type="spellEnd"/>
      <w:r w:rsidRPr="004E1719">
        <w:rPr>
          <w:lang w:val="en-US"/>
        </w:rPr>
        <w:t xml:space="preserve"> of different species or breeds enables the trainer to select the individuals best suited to perform the required task. It also enables the trainer to encourage the performance of naturally occurring </w:t>
      </w:r>
      <w:proofErr w:type="spellStart"/>
      <w:r w:rsidRPr="004E1719">
        <w:rPr>
          <w:lang w:val="en-US"/>
        </w:rPr>
        <w:t>behaviours</w:t>
      </w:r>
      <w:proofErr w:type="spellEnd"/>
      <w:r w:rsidRPr="004E1719">
        <w:rPr>
          <w:lang w:val="en-US"/>
        </w:rPr>
        <w:t xml:space="preserve"> and also the discontinuance of undesirable </w:t>
      </w:r>
      <w:proofErr w:type="spellStart"/>
      <w:r w:rsidRPr="004E1719">
        <w:rPr>
          <w:lang w:val="en-US"/>
        </w:rPr>
        <w:t>behaviours</w:t>
      </w:r>
      <w:proofErr w:type="spellEnd"/>
      <w:proofErr w:type="gramStart"/>
      <w:r w:rsidRPr="004E1719">
        <w:rPr>
          <w:lang w:val="en-US"/>
        </w:rPr>
        <w:t>.[</w:t>
      </w:r>
      <w:proofErr w:type="gramEnd"/>
      <w:r w:rsidRPr="004E1719">
        <w:rPr>
          <w:lang w:val="en-US"/>
        </w:rPr>
        <w:t>4]</w:t>
      </w:r>
    </w:p>
    <w:p w:rsidR="006722DF" w:rsidRDefault="006722DF" w:rsidP="006722DF">
      <w:pPr>
        <w:rPr>
          <w:lang w:val="en-US"/>
        </w:rPr>
      </w:pPr>
      <w:r>
        <w:rPr>
          <w:lang w:val="en-US"/>
        </w:rPr>
        <w:br w:type="page"/>
      </w:r>
    </w:p>
    <w:p w:rsidR="00DD2F95" w:rsidRDefault="006722DF" w:rsidP="006722DF">
      <w:pPr>
        <w:pStyle w:val="1"/>
      </w:pPr>
      <w:bookmarkStart w:id="18" w:name="_Toc509929786"/>
      <w:r>
        <w:lastRenderedPageBreak/>
        <w:t>Η ΟΙΚΟΓΕΝΕΙΑ ΜΟΥ</w:t>
      </w:r>
      <w:bookmarkEnd w:id="18"/>
    </w:p>
    <w:p w:rsidR="006722DF" w:rsidRPr="006722DF" w:rsidRDefault="006722DF" w:rsidP="006722DF">
      <w:r>
        <w:rPr>
          <w:noProof/>
          <w:lang w:eastAsia="el-GR"/>
        </w:rPr>
        <w:drawing>
          <wp:inline distT="0" distB="0" distL="0" distR="0" wp14:anchorId="79138BD9" wp14:editId="7DE8FFE9">
            <wp:extent cx="5486400" cy="3200400"/>
            <wp:effectExtent l="0" t="0" r="38100" b="0"/>
            <wp:docPr id="2" name="Διάγραμμα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sectPr w:rsidR="006722DF" w:rsidRPr="006722DF" w:rsidSect="006722DF">
      <w:pgSz w:w="11906" w:h="16838"/>
      <w:pgMar w:top="1418" w:right="1418" w:bottom="1418" w:left="1418" w:header="709" w:footer="709"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618"/>
    <w:rsid w:val="00374EA5"/>
    <w:rsid w:val="00457618"/>
    <w:rsid w:val="004E1719"/>
    <w:rsid w:val="006722DF"/>
    <w:rsid w:val="00A06069"/>
    <w:rsid w:val="00DD2F9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22DF"/>
    <w:pPr>
      <w:spacing w:after="240" w:line="312" w:lineRule="auto"/>
      <w:ind w:left="709"/>
    </w:pPr>
  </w:style>
  <w:style w:type="paragraph" w:styleId="1">
    <w:name w:val="heading 1"/>
    <w:basedOn w:val="a"/>
    <w:next w:val="a"/>
    <w:link w:val="1Char"/>
    <w:uiPriority w:val="9"/>
    <w:qFormat/>
    <w:rsid w:val="004E1719"/>
    <w:pPr>
      <w:keepNext/>
      <w:keepLines/>
      <w:spacing w:before="480" w:after="380"/>
      <w:outlineLvl w:val="0"/>
    </w:pPr>
    <w:rPr>
      <w:rFonts w:ascii="Arial" w:eastAsiaTheme="majorEastAsia" w:hAnsi="Arial" w:cstheme="majorBidi"/>
      <w:b/>
      <w:bCs/>
      <w:color w:val="FF0000"/>
      <w:sz w:val="34"/>
      <w:szCs w:val="28"/>
    </w:rPr>
  </w:style>
  <w:style w:type="paragraph" w:styleId="2">
    <w:name w:val="heading 2"/>
    <w:basedOn w:val="a"/>
    <w:next w:val="a"/>
    <w:link w:val="2Char"/>
    <w:uiPriority w:val="9"/>
    <w:unhideWhenUsed/>
    <w:qFormat/>
    <w:rsid w:val="004E171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4E1719"/>
    <w:rPr>
      <w:rFonts w:asciiTheme="majorHAnsi" w:eastAsiaTheme="majorEastAsia" w:hAnsiTheme="majorHAnsi" w:cstheme="majorBidi"/>
      <w:b/>
      <w:bCs/>
      <w:color w:val="4F81BD" w:themeColor="accent1"/>
      <w:sz w:val="26"/>
      <w:szCs w:val="26"/>
    </w:rPr>
  </w:style>
  <w:style w:type="character" w:customStyle="1" w:styleId="1Char">
    <w:name w:val="Επικεφαλίδα 1 Char"/>
    <w:basedOn w:val="a0"/>
    <w:link w:val="1"/>
    <w:uiPriority w:val="9"/>
    <w:rsid w:val="004E1719"/>
    <w:rPr>
      <w:rFonts w:ascii="Arial" w:eastAsiaTheme="majorEastAsia" w:hAnsi="Arial" w:cstheme="majorBidi"/>
      <w:b/>
      <w:bCs/>
      <w:color w:val="FF0000"/>
      <w:sz w:val="34"/>
      <w:szCs w:val="28"/>
    </w:rPr>
  </w:style>
  <w:style w:type="paragraph" w:styleId="a3">
    <w:name w:val="Balloon Text"/>
    <w:basedOn w:val="a"/>
    <w:link w:val="Char"/>
    <w:uiPriority w:val="99"/>
    <w:semiHidden/>
    <w:unhideWhenUsed/>
    <w:rsid w:val="006722DF"/>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6722DF"/>
    <w:rPr>
      <w:rFonts w:ascii="Tahoma" w:hAnsi="Tahoma" w:cs="Tahoma"/>
      <w:sz w:val="16"/>
      <w:szCs w:val="16"/>
    </w:rPr>
  </w:style>
  <w:style w:type="paragraph" w:styleId="a4">
    <w:name w:val="No Spacing"/>
    <w:link w:val="Char0"/>
    <w:uiPriority w:val="1"/>
    <w:qFormat/>
    <w:rsid w:val="006722DF"/>
    <w:pPr>
      <w:spacing w:after="0" w:line="240" w:lineRule="auto"/>
    </w:pPr>
    <w:rPr>
      <w:rFonts w:eastAsiaTheme="minorEastAsia"/>
    </w:rPr>
  </w:style>
  <w:style w:type="character" w:customStyle="1" w:styleId="Char0">
    <w:name w:val="Χωρίς διάστιχο Char"/>
    <w:basedOn w:val="a0"/>
    <w:link w:val="a4"/>
    <w:uiPriority w:val="1"/>
    <w:rsid w:val="006722DF"/>
    <w:rPr>
      <w:rFonts w:eastAsiaTheme="minorEastAsia"/>
    </w:rPr>
  </w:style>
  <w:style w:type="paragraph" w:styleId="a5">
    <w:name w:val="TOC Heading"/>
    <w:basedOn w:val="1"/>
    <w:next w:val="a"/>
    <w:uiPriority w:val="39"/>
    <w:semiHidden/>
    <w:unhideWhenUsed/>
    <w:qFormat/>
    <w:rsid w:val="006722DF"/>
    <w:pPr>
      <w:spacing w:after="0" w:line="276" w:lineRule="auto"/>
      <w:ind w:left="0"/>
      <w:outlineLvl w:val="9"/>
    </w:pPr>
    <w:rPr>
      <w:rFonts w:asciiTheme="majorHAnsi" w:hAnsiTheme="majorHAnsi"/>
      <w:color w:val="365F91" w:themeColor="accent1" w:themeShade="BF"/>
      <w:sz w:val="28"/>
    </w:rPr>
  </w:style>
  <w:style w:type="paragraph" w:styleId="10">
    <w:name w:val="toc 1"/>
    <w:basedOn w:val="a"/>
    <w:next w:val="a"/>
    <w:autoRedefine/>
    <w:uiPriority w:val="39"/>
    <w:unhideWhenUsed/>
    <w:rsid w:val="006722DF"/>
    <w:pPr>
      <w:spacing w:after="100"/>
      <w:ind w:left="0"/>
    </w:pPr>
  </w:style>
  <w:style w:type="paragraph" w:styleId="20">
    <w:name w:val="toc 2"/>
    <w:basedOn w:val="a"/>
    <w:next w:val="a"/>
    <w:autoRedefine/>
    <w:uiPriority w:val="39"/>
    <w:unhideWhenUsed/>
    <w:rsid w:val="006722DF"/>
    <w:pPr>
      <w:spacing w:after="100"/>
      <w:ind w:left="220"/>
    </w:pPr>
  </w:style>
  <w:style w:type="character" w:styleId="-">
    <w:name w:val="Hyperlink"/>
    <w:basedOn w:val="a0"/>
    <w:uiPriority w:val="99"/>
    <w:unhideWhenUsed/>
    <w:rsid w:val="006722DF"/>
    <w:rPr>
      <w:color w:val="0000FF" w:themeColor="hyperlink"/>
      <w:u w:val="single"/>
    </w:rPr>
  </w:style>
  <w:style w:type="table" w:styleId="a6">
    <w:name w:val="Table Grid"/>
    <w:basedOn w:val="a1"/>
    <w:uiPriority w:val="59"/>
    <w:rsid w:val="00374E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22DF"/>
    <w:pPr>
      <w:spacing w:after="240" w:line="312" w:lineRule="auto"/>
      <w:ind w:left="709"/>
    </w:pPr>
  </w:style>
  <w:style w:type="paragraph" w:styleId="1">
    <w:name w:val="heading 1"/>
    <w:basedOn w:val="a"/>
    <w:next w:val="a"/>
    <w:link w:val="1Char"/>
    <w:uiPriority w:val="9"/>
    <w:qFormat/>
    <w:rsid w:val="004E1719"/>
    <w:pPr>
      <w:keepNext/>
      <w:keepLines/>
      <w:spacing w:before="480" w:after="380"/>
      <w:outlineLvl w:val="0"/>
    </w:pPr>
    <w:rPr>
      <w:rFonts w:ascii="Arial" w:eastAsiaTheme="majorEastAsia" w:hAnsi="Arial" w:cstheme="majorBidi"/>
      <w:b/>
      <w:bCs/>
      <w:color w:val="FF0000"/>
      <w:sz w:val="34"/>
      <w:szCs w:val="28"/>
    </w:rPr>
  </w:style>
  <w:style w:type="paragraph" w:styleId="2">
    <w:name w:val="heading 2"/>
    <w:basedOn w:val="a"/>
    <w:next w:val="a"/>
    <w:link w:val="2Char"/>
    <w:uiPriority w:val="9"/>
    <w:unhideWhenUsed/>
    <w:qFormat/>
    <w:rsid w:val="004E171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4E1719"/>
    <w:rPr>
      <w:rFonts w:asciiTheme="majorHAnsi" w:eastAsiaTheme="majorEastAsia" w:hAnsiTheme="majorHAnsi" w:cstheme="majorBidi"/>
      <w:b/>
      <w:bCs/>
      <w:color w:val="4F81BD" w:themeColor="accent1"/>
      <w:sz w:val="26"/>
      <w:szCs w:val="26"/>
    </w:rPr>
  </w:style>
  <w:style w:type="character" w:customStyle="1" w:styleId="1Char">
    <w:name w:val="Επικεφαλίδα 1 Char"/>
    <w:basedOn w:val="a0"/>
    <w:link w:val="1"/>
    <w:uiPriority w:val="9"/>
    <w:rsid w:val="004E1719"/>
    <w:rPr>
      <w:rFonts w:ascii="Arial" w:eastAsiaTheme="majorEastAsia" w:hAnsi="Arial" w:cstheme="majorBidi"/>
      <w:b/>
      <w:bCs/>
      <w:color w:val="FF0000"/>
      <w:sz w:val="34"/>
      <w:szCs w:val="28"/>
    </w:rPr>
  </w:style>
  <w:style w:type="paragraph" w:styleId="a3">
    <w:name w:val="Balloon Text"/>
    <w:basedOn w:val="a"/>
    <w:link w:val="Char"/>
    <w:uiPriority w:val="99"/>
    <w:semiHidden/>
    <w:unhideWhenUsed/>
    <w:rsid w:val="006722DF"/>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6722DF"/>
    <w:rPr>
      <w:rFonts w:ascii="Tahoma" w:hAnsi="Tahoma" w:cs="Tahoma"/>
      <w:sz w:val="16"/>
      <w:szCs w:val="16"/>
    </w:rPr>
  </w:style>
  <w:style w:type="paragraph" w:styleId="a4">
    <w:name w:val="No Spacing"/>
    <w:link w:val="Char0"/>
    <w:uiPriority w:val="1"/>
    <w:qFormat/>
    <w:rsid w:val="006722DF"/>
    <w:pPr>
      <w:spacing w:after="0" w:line="240" w:lineRule="auto"/>
    </w:pPr>
    <w:rPr>
      <w:rFonts w:eastAsiaTheme="minorEastAsia"/>
    </w:rPr>
  </w:style>
  <w:style w:type="character" w:customStyle="1" w:styleId="Char0">
    <w:name w:val="Χωρίς διάστιχο Char"/>
    <w:basedOn w:val="a0"/>
    <w:link w:val="a4"/>
    <w:uiPriority w:val="1"/>
    <w:rsid w:val="006722DF"/>
    <w:rPr>
      <w:rFonts w:eastAsiaTheme="minorEastAsia"/>
    </w:rPr>
  </w:style>
  <w:style w:type="paragraph" w:styleId="a5">
    <w:name w:val="TOC Heading"/>
    <w:basedOn w:val="1"/>
    <w:next w:val="a"/>
    <w:uiPriority w:val="39"/>
    <w:semiHidden/>
    <w:unhideWhenUsed/>
    <w:qFormat/>
    <w:rsid w:val="006722DF"/>
    <w:pPr>
      <w:spacing w:after="0" w:line="276" w:lineRule="auto"/>
      <w:ind w:left="0"/>
      <w:outlineLvl w:val="9"/>
    </w:pPr>
    <w:rPr>
      <w:rFonts w:asciiTheme="majorHAnsi" w:hAnsiTheme="majorHAnsi"/>
      <w:color w:val="365F91" w:themeColor="accent1" w:themeShade="BF"/>
      <w:sz w:val="28"/>
    </w:rPr>
  </w:style>
  <w:style w:type="paragraph" w:styleId="10">
    <w:name w:val="toc 1"/>
    <w:basedOn w:val="a"/>
    <w:next w:val="a"/>
    <w:autoRedefine/>
    <w:uiPriority w:val="39"/>
    <w:unhideWhenUsed/>
    <w:rsid w:val="006722DF"/>
    <w:pPr>
      <w:spacing w:after="100"/>
      <w:ind w:left="0"/>
    </w:pPr>
  </w:style>
  <w:style w:type="paragraph" w:styleId="20">
    <w:name w:val="toc 2"/>
    <w:basedOn w:val="a"/>
    <w:next w:val="a"/>
    <w:autoRedefine/>
    <w:uiPriority w:val="39"/>
    <w:unhideWhenUsed/>
    <w:rsid w:val="006722DF"/>
    <w:pPr>
      <w:spacing w:after="100"/>
      <w:ind w:left="220"/>
    </w:pPr>
  </w:style>
  <w:style w:type="character" w:styleId="-">
    <w:name w:val="Hyperlink"/>
    <w:basedOn w:val="a0"/>
    <w:uiPriority w:val="99"/>
    <w:unhideWhenUsed/>
    <w:rsid w:val="006722DF"/>
    <w:rPr>
      <w:color w:val="0000FF" w:themeColor="hyperlink"/>
      <w:u w:val="single"/>
    </w:rPr>
  </w:style>
  <w:style w:type="table" w:styleId="a6">
    <w:name w:val="Table Grid"/>
    <w:basedOn w:val="a1"/>
    <w:uiPriority w:val="59"/>
    <w:rsid w:val="00374E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697940">
      <w:bodyDiv w:val="1"/>
      <w:marLeft w:val="0"/>
      <w:marRight w:val="0"/>
      <w:marTop w:val="0"/>
      <w:marBottom w:val="0"/>
      <w:divBdr>
        <w:top w:val="none" w:sz="0" w:space="0" w:color="auto"/>
        <w:left w:val="none" w:sz="0" w:space="0" w:color="auto"/>
        <w:bottom w:val="none" w:sz="0" w:space="0" w:color="auto"/>
        <w:right w:val="none" w:sz="0" w:space="0" w:color="auto"/>
      </w:divBdr>
    </w:div>
    <w:div w:id="1198274766">
      <w:bodyDiv w:val="1"/>
      <w:marLeft w:val="0"/>
      <w:marRight w:val="0"/>
      <w:marTop w:val="0"/>
      <w:marBottom w:val="0"/>
      <w:divBdr>
        <w:top w:val="none" w:sz="0" w:space="0" w:color="auto"/>
        <w:left w:val="none" w:sz="0" w:space="0" w:color="auto"/>
        <w:bottom w:val="none" w:sz="0" w:space="0" w:color="auto"/>
        <w:right w:val="none" w:sz="0" w:space="0" w:color="auto"/>
      </w:divBdr>
    </w:div>
    <w:div w:id="207192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gif"/><Relationship Id="rId12" Type="http://schemas.microsoft.com/office/2007/relationships/diagramDrawing" Target="diagrams/drawing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Colors" Target="diagrams/colors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microsoft.com/office/2007/relationships/stylesWithEffects" Target="stylesWithEffects.xml"/><Relationship Id="rId9" Type="http://schemas.openxmlformats.org/officeDocument/2006/relationships/diagramLayout" Target="diagrams/layout1.xml"/><Relationship Id="rId14" Type="http://schemas.openxmlformats.org/officeDocument/2006/relationships/glossaryDocument" Target="glossary/document.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3163F36-DF4D-4872-A78A-7410F4BC7198}" type="doc">
      <dgm:prSet loTypeId="urn:microsoft.com/office/officeart/2005/8/layout/hierarchy2" loCatId="hierarchy" qsTypeId="urn:microsoft.com/office/officeart/2005/8/quickstyle/simple1" qsCatId="simple" csTypeId="urn:microsoft.com/office/officeart/2005/8/colors/accent1_2" csCatId="accent1" phldr="1"/>
      <dgm:spPr/>
      <dgm:t>
        <a:bodyPr/>
        <a:lstStyle/>
        <a:p>
          <a:endParaRPr lang="el-GR"/>
        </a:p>
      </dgm:t>
    </dgm:pt>
    <dgm:pt modelId="{A7413700-BF5C-4838-86E6-4D3033C2FDAE}">
      <dgm:prSet phldrT="[Κείμενο]"/>
      <dgm:spPr/>
      <dgm:t>
        <a:bodyPr/>
        <a:lstStyle/>
        <a:p>
          <a:r>
            <a:rPr lang="el-GR"/>
            <a:t>ΕΓΩ</a:t>
          </a:r>
        </a:p>
      </dgm:t>
    </dgm:pt>
    <dgm:pt modelId="{CD9DA26B-BB00-457F-B741-AFA3DDA3C551}" type="parTrans" cxnId="{2D111089-E174-4796-AD56-30CAF352AD19}">
      <dgm:prSet/>
      <dgm:spPr/>
      <dgm:t>
        <a:bodyPr/>
        <a:lstStyle/>
        <a:p>
          <a:endParaRPr lang="el-GR"/>
        </a:p>
      </dgm:t>
    </dgm:pt>
    <dgm:pt modelId="{762214C4-CF26-46BD-9606-5F558D77A25C}" type="sibTrans" cxnId="{2D111089-E174-4796-AD56-30CAF352AD19}">
      <dgm:prSet/>
      <dgm:spPr/>
      <dgm:t>
        <a:bodyPr/>
        <a:lstStyle/>
        <a:p>
          <a:endParaRPr lang="el-GR"/>
        </a:p>
      </dgm:t>
    </dgm:pt>
    <dgm:pt modelId="{06D83340-20E7-445B-B9D6-1430234501F6}">
      <dgm:prSet phldrT="[Κείμενο]"/>
      <dgm:spPr/>
      <dgm:t>
        <a:bodyPr/>
        <a:lstStyle/>
        <a:p>
          <a:r>
            <a:rPr lang="el-GR"/>
            <a:t>ΠΑΤΕΡΑΣ</a:t>
          </a:r>
        </a:p>
      </dgm:t>
    </dgm:pt>
    <dgm:pt modelId="{451E2342-EC6E-4A7E-83C2-3075E150E12E}" type="parTrans" cxnId="{94D811DC-08AD-4F4D-8769-2F938583AA52}">
      <dgm:prSet/>
      <dgm:spPr/>
      <dgm:t>
        <a:bodyPr/>
        <a:lstStyle/>
        <a:p>
          <a:endParaRPr lang="el-GR"/>
        </a:p>
      </dgm:t>
    </dgm:pt>
    <dgm:pt modelId="{F2808D22-4D09-4EF2-B2F2-7032B859D02C}" type="sibTrans" cxnId="{94D811DC-08AD-4F4D-8769-2F938583AA52}">
      <dgm:prSet/>
      <dgm:spPr/>
      <dgm:t>
        <a:bodyPr/>
        <a:lstStyle/>
        <a:p>
          <a:endParaRPr lang="el-GR"/>
        </a:p>
      </dgm:t>
    </dgm:pt>
    <dgm:pt modelId="{29F1EBA9-D12C-4363-9E28-B4F2B169443C}">
      <dgm:prSet phldrT="[Κείμενο]"/>
      <dgm:spPr/>
      <dgm:t>
        <a:bodyPr/>
        <a:lstStyle/>
        <a:p>
          <a:r>
            <a:rPr lang="el-GR"/>
            <a:t>ΠΑΠΠΟΥΣ</a:t>
          </a:r>
        </a:p>
      </dgm:t>
    </dgm:pt>
    <dgm:pt modelId="{B5010809-6D03-41EE-B248-849B0688E30C}" type="parTrans" cxnId="{75EC90DE-F481-4EA5-991A-4289A4EE5553}">
      <dgm:prSet/>
      <dgm:spPr/>
      <dgm:t>
        <a:bodyPr/>
        <a:lstStyle/>
        <a:p>
          <a:endParaRPr lang="el-GR"/>
        </a:p>
      </dgm:t>
    </dgm:pt>
    <dgm:pt modelId="{02BB2360-BDCF-401D-A807-257A0A1023AF}" type="sibTrans" cxnId="{75EC90DE-F481-4EA5-991A-4289A4EE5553}">
      <dgm:prSet/>
      <dgm:spPr/>
      <dgm:t>
        <a:bodyPr/>
        <a:lstStyle/>
        <a:p>
          <a:endParaRPr lang="el-GR"/>
        </a:p>
      </dgm:t>
    </dgm:pt>
    <dgm:pt modelId="{95F86348-DD01-4C06-A052-5A2587868C3F}">
      <dgm:prSet phldrT="[Κείμενο]"/>
      <dgm:spPr/>
      <dgm:t>
        <a:bodyPr/>
        <a:lstStyle/>
        <a:p>
          <a:r>
            <a:rPr lang="el-GR"/>
            <a:t>ΓΙΑΓΙΑ</a:t>
          </a:r>
        </a:p>
      </dgm:t>
    </dgm:pt>
    <dgm:pt modelId="{D74489CD-1544-438C-922A-754A1188C986}" type="parTrans" cxnId="{071694BC-0B9B-4AA9-BAF8-157F591637F5}">
      <dgm:prSet/>
      <dgm:spPr/>
      <dgm:t>
        <a:bodyPr/>
        <a:lstStyle/>
        <a:p>
          <a:endParaRPr lang="el-GR"/>
        </a:p>
      </dgm:t>
    </dgm:pt>
    <dgm:pt modelId="{8DF5534C-1765-4A95-B4A7-4199ECA4C62A}" type="sibTrans" cxnId="{071694BC-0B9B-4AA9-BAF8-157F591637F5}">
      <dgm:prSet/>
      <dgm:spPr/>
      <dgm:t>
        <a:bodyPr/>
        <a:lstStyle/>
        <a:p>
          <a:endParaRPr lang="el-GR"/>
        </a:p>
      </dgm:t>
    </dgm:pt>
    <dgm:pt modelId="{9A23EE27-C7A3-434F-8908-1D34A254CF2C}">
      <dgm:prSet phldrT="[Κείμενο]"/>
      <dgm:spPr/>
      <dgm:t>
        <a:bodyPr/>
        <a:lstStyle/>
        <a:p>
          <a:r>
            <a:rPr lang="el-GR"/>
            <a:t>ΜΑΝΑ</a:t>
          </a:r>
        </a:p>
      </dgm:t>
    </dgm:pt>
    <dgm:pt modelId="{7522E351-4176-4294-81A4-160133EE870D}" type="parTrans" cxnId="{D1034B90-7ED0-4B8D-9DC2-EB617BDDC49A}">
      <dgm:prSet/>
      <dgm:spPr/>
      <dgm:t>
        <a:bodyPr/>
        <a:lstStyle/>
        <a:p>
          <a:endParaRPr lang="el-GR"/>
        </a:p>
      </dgm:t>
    </dgm:pt>
    <dgm:pt modelId="{381F3FBA-2573-4DD8-8B19-5ACC92DA090C}" type="sibTrans" cxnId="{D1034B90-7ED0-4B8D-9DC2-EB617BDDC49A}">
      <dgm:prSet/>
      <dgm:spPr/>
      <dgm:t>
        <a:bodyPr/>
        <a:lstStyle/>
        <a:p>
          <a:endParaRPr lang="el-GR"/>
        </a:p>
      </dgm:t>
    </dgm:pt>
    <dgm:pt modelId="{30CB9C78-B09E-47C4-BD8A-F06030171C8F}">
      <dgm:prSet phldrT="[Κείμενο]"/>
      <dgm:spPr/>
      <dgm:t>
        <a:bodyPr/>
        <a:lstStyle/>
        <a:p>
          <a:r>
            <a:rPr lang="el-GR"/>
            <a:t>ΠΑΠΠΟΥΣ</a:t>
          </a:r>
        </a:p>
      </dgm:t>
    </dgm:pt>
    <dgm:pt modelId="{8ED4B61A-E45C-41CE-ACDC-E4AC8E3212AE}" type="parTrans" cxnId="{FF1D3A0C-F891-4235-9AC6-43E052A89D87}">
      <dgm:prSet/>
      <dgm:spPr/>
      <dgm:t>
        <a:bodyPr/>
        <a:lstStyle/>
        <a:p>
          <a:endParaRPr lang="el-GR"/>
        </a:p>
      </dgm:t>
    </dgm:pt>
    <dgm:pt modelId="{D4D90051-CF6F-4F54-9170-64EF567A2247}" type="sibTrans" cxnId="{FF1D3A0C-F891-4235-9AC6-43E052A89D87}">
      <dgm:prSet/>
      <dgm:spPr/>
      <dgm:t>
        <a:bodyPr/>
        <a:lstStyle/>
        <a:p>
          <a:endParaRPr lang="el-GR"/>
        </a:p>
      </dgm:t>
    </dgm:pt>
    <dgm:pt modelId="{4259E92A-7990-44A0-BBE7-D7C216FDE56C}" type="pres">
      <dgm:prSet presAssocID="{73163F36-DF4D-4872-A78A-7410F4BC7198}" presName="diagram" presStyleCnt="0">
        <dgm:presLayoutVars>
          <dgm:chPref val="1"/>
          <dgm:dir/>
          <dgm:animOne val="branch"/>
          <dgm:animLvl val="lvl"/>
          <dgm:resizeHandles val="exact"/>
        </dgm:presLayoutVars>
      </dgm:prSet>
      <dgm:spPr/>
    </dgm:pt>
    <dgm:pt modelId="{8ABB7D38-2490-4BDC-8908-F5654BD976FD}" type="pres">
      <dgm:prSet presAssocID="{A7413700-BF5C-4838-86E6-4D3033C2FDAE}" presName="root1" presStyleCnt="0"/>
      <dgm:spPr/>
    </dgm:pt>
    <dgm:pt modelId="{EA6CAC07-E1CA-473A-8DDF-6A6851026FD6}" type="pres">
      <dgm:prSet presAssocID="{A7413700-BF5C-4838-86E6-4D3033C2FDAE}" presName="LevelOneTextNode" presStyleLbl="node0" presStyleIdx="0" presStyleCnt="1">
        <dgm:presLayoutVars>
          <dgm:chPref val="3"/>
        </dgm:presLayoutVars>
      </dgm:prSet>
      <dgm:spPr/>
      <dgm:t>
        <a:bodyPr/>
        <a:lstStyle/>
        <a:p>
          <a:endParaRPr lang="el-GR"/>
        </a:p>
      </dgm:t>
    </dgm:pt>
    <dgm:pt modelId="{C6E1F989-9EDB-4F03-B561-AD7ED0BCA220}" type="pres">
      <dgm:prSet presAssocID="{A7413700-BF5C-4838-86E6-4D3033C2FDAE}" presName="level2hierChild" presStyleCnt="0"/>
      <dgm:spPr/>
    </dgm:pt>
    <dgm:pt modelId="{C3D72C44-8074-4A57-8D15-99F2ACB61A5D}" type="pres">
      <dgm:prSet presAssocID="{451E2342-EC6E-4A7E-83C2-3075E150E12E}" presName="conn2-1" presStyleLbl="parChTrans1D2" presStyleIdx="0" presStyleCnt="2"/>
      <dgm:spPr/>
    </dgm:pt>
    <dgm:pt modelId="{9FC53ED1-763B-4665-9944-F42F2197A7D4}" type="pres">
      <dgm:prSet presAssocID="{451E2342-EC6E-4A7E-83C2-3075E150E12E}" presName="connTx" presStyleLbl="parChTrans1D2" presStyleIdx="0" presStyleCnt="2"/>
      <dgm:spPr/>
    </dgm:pt>
    <dgm:pt modelId="{05C4D945-21FD-4A83-B720-C8F95D3CAFDF}" type="pres">
      <dgm:prSet presAssocID="{06D83340-20E7-445B-B9D6-1430234501F6}" presName="root2" presStyleCnt="0"/>
      <dgm:spPr/>
    </dgm:pt>
    <dgm:pt modelId="{654E3D21-7C87-4EC1-8789-D435A14DBFEE}" type="pres">
      <dgm:prSet presAssocID="{06D83340-20E7-445B-B9D6-1430234501F6}" presName="LevelTwoTextNode" presStyleLbl="node2" presStyleIdx="0" presStyleCnt="2">
        <dgm:presLayoutVars>
          <dgm:chPref val="3"/>
        </dgm:presLayoutVars>
      </dgm:prSet>
      <dgm:spPr/>
    </dgm:pt>
    <dgm:pt modelId="{C52C70F1-123A-46D8-9049-161ED805D1DE}" type="pres">
      <dgm:prSet presAssocID="{06D83340-20E7-445B-B9D6-1430234501F6}" presName="level3hierChild" presStyleCnt="0"/>
      <dgm:spPr/>
    </dgm:pt>
    <dgm:pt modelId="{19A3F072-69A4-4B00-92ED-855ED6012FA4}" type="pres">
      <dgm:prSet presAssocID="{B5010809-6D03-41EE-B248-849B0688E30C}" presName="conn2-1" presStyleLbl="parChTrans1D3" presStyleIdx="0" presStyleCnt="3"/>
      <dgm:spPr/>
    </dgm:pt>
    <dgm:pt modelId="{AA1E54DD-109B-481E-ACFF-DFFCD01A6DB7}" type="pres">
      <dgm:prSet presAssocID="{B5010809-6D03-41EE-B248-849B0688E30C}" presName="connTx" presStyleLbl="parChTrans1D3" presStyleIdx="0" presStyleCnt="3"/>
      <dgm:spPr/>
    </dgm:pt>
    <dgm:pt modelId="{1D4871EE-94EA-4246-AAE6-F9D64CF44913}" type="pres">
      <dgm:prSet presAssocID="{29F1EBA9-D12C-4363-9E28-B4F2B169443C}" presName="root2" presStyleCnt="0"/>
      <dgm:spPr/>
    </dgm:pt>
    <dgm:pt modelId="{821177C0-A57A-4B82-ABC1-77F58F64A2F5}" type="pres">
      <dgm:prSet presAssocID="{29F1EBA9-D12C-4363-9E28-B4F2B169443C}" presName="LevelTwoTextNode" presStyleLbl="node3" presStyleIdx="0" presStyleCnt="3">
        <dgm:presLayoutVars>
          <dgm:chPref val="3"/>
        </dgm:presLayoutVars>
      </dgm:prSet>
      <dgm:spPr/>
      <dgm:t>
        <a:bodyPr/>
        <a:lstStyle/>
        <a:p>
          <a:endParaRPr lang="el-GR"/>
        </a:p>
      </dgm:t>
    </dgm:pt>
    <dgm:pt modelId="{4F10EFD2-2503-44F9-8E4D-D237264F4B50}" type="pres">
      <dgm:prSet presAssocID="{29F1EBA9-D12C-4363-9E28-B4F2B169443C}" presName="level3hierChild" presStyleCnt="0"/>
      <dgm:spPr/>
    </dgm:pt>
    <dgm:pt modelId="{EA1390FB-C396-46FB-8CEC-E8C4B3048489}" type="pres">
      <dgm:prSet presAssocID="{D74489CD-1544-438C-922A-754A1188C986}" presName="conn2-1" presStyleLbl="parChTrans1D3" presStyleIdx="1" presStyleCnt="3"/>
      <dgm:spPr/>
    </dgm:pt>
    <dgm:pt modelId="{BD495215-C3D2-475C-8C71-55BC04AE4ACC}" type="pres">
      <dgm:prSet presAssocID="{D74489CD-1544-438C-922A-754A1188C986}" presName="connTx" presStyleLbl="parChTrans1D3" presStyleIdx="1" presStyleCnt="3"/>
      <dgm:spPr/>
    </dgm:pt>
    <dgm:pt modelId="{75EC45FF-731A-4300-ABE0-6D187D67887F}" type="pres">
      <dgm:prSet presAssocID="{95F86348-DD01-4C06-A052-5A2587868C3F}" presName="root2" presStyleCnt="0"/>
      <dgm:spPr/>
    </dgm:pt>
    <dgm:pt modelId="{F3318F5E-466F-4A8F-9AEC-A79AE656149F}" type="pres">
      <dgm:prSet presAssocID="{95F86348-DD01-4C06-A052-5A2587868C3F}" presName="LevelTwoTextNode" presStyleLbl="node3" presStyleIdx="1" presStyleCnt="3">
        <dgm:presLayoutVars>
          <dgm:chPref val="3"/>
        </dgm:presLayoutVars>
      </dgm:prSet>
      <dgm:spPr/>
    </dgm:pt>
    <dgm:pt modelId="{4B1BA3B8-AF86-4974-B9C4-E083CF37AF27}" type="pres">
      <dgm:prSet presAssocID="{95F86348-DD01-4C06-A052-5A2587868C3F}" presName="level3hierChild" presStyleCnt="0"/>
      <dgm:spPr/>
    </dgm:pt>
    <dgm:pt modelId="{AD839087-2001-4EF6-99DA-41A7BF0A7F3E}" type="pres">
      <dgm:prSet presAssocID="{7522E351-4176-4294-81A4-160133EE870D}" presName="conn2-1" presStyleLbl="parChTrans1D2" presStyleIdx="1" presStyleCnt="2"/>
      <dgm:spPr/>
    </dgm:pt>
    <dgm:pt modelId="{571E4C45-59D9-4287-8B18-9EF15DA58100}" type="pres">
      <dgm:prSet presAssocID="{7522E351-4176-4294-81A4-160133EE870D}" presName="connTx" presStyleLbl="parChTrans1D2" presStyleIdx="1" presStyleCnt="2"/>
      <dgm:spPr/>
    </dgm:pt>
    <dgm:pt modelId="{3EFBA612-AC8E-4B3E-9025-7EAE18FCD88D}" type="pres">
      <dgm:prSet presAssocID="{9A23EE27-C7A3-434F-8908-1D34A254CF2C}" presName="root2" presStyleCnt="0"/>
      <dgm:spPr/>
    </dgm:pt>
    <dgm:pt modelId="{4A9C4978-0B4E-4E69-A2F5-EC5E6704FAF9}" type="pres">
      <dgm:prSet presAssocID="{9A23EE27-C7A3-434F-8908-1D34A254CF2C}" presName="LevelTwoTextNode" presStyleLbl="node2" presStyleIdx="1" presStyleCnt="2">
        <dgm:presLayoutVars>
          <dgm:chPref val="3"/>
        </dgm:presLayoutVars>
      </dgm:prSet>
      <dgm:spPr/>
    </dgm:pt>
    <dgm:pt modelId="{84E2D591-E9C0-4F26-9438-F8F22A47BCED}" type="pres">
      <dgm:prSet presAssocID="{9A23EE27-C7A3-434F-8908-1D34A254CF2C}" presName="level3hierChild" presStyleCnt="0"/>
      <dgm:spPr/>
    </dgm:pt>
    <dgm:pt modelId="{6D1576EC-755A-4846-BE16-A48C80B1EEC2}" type="pres">
      <dgm:prSet presAssocID="{8ED4B61A-E45C-41CE-ACDC-E4AC8E3212AE}" presName="conn2-1" presStyleLbl="parChTrans1D3" presStyleIdx="2" presStyleCnt="3"/>
      <dgm:spPr/>
    </dgm:pt>
    <dgm:pt modelId="{E34F8C14-4787-4420-986F-2A23F71918B0}" type="pres">
      <dgm:prSet presAssocID="{8ED4B61A-E45C-41CE-ACDC-E4AC8E3212AE}" presName="connTx" presStyleLbl="parChTrans1D3" presStyleIdx="2" presStyleCnt="3"/>
      <dgm:spPr/>
    </dgm:pt>
    <dgm:pt modelId="{C591D458-7267-4260-B963-2EC6E44F6E33}" type="pres">
      <dgm:prSet presAssocID="{30CB9C78-B09E-47C4-BD8A-F06030171C8F}" presName="root2" presStyleCnt="0"/>
      <dgm:spPr/>
    </dgm:pt>
    <dgm:pt modelId="{C86A23A5-3026-444F-8EEC-1696E53BFEA9}" type="pres">
      <dgm:prSet presAssocID="{30CB9C78-B09E-47C4-BD8A-F06030171C8F}" presName="LevelTwoTextNode" presStyleLbl="node3" presStyleIdx="2" presStyleCnt="3">
        <dgm:presLayoutVars>
          <dgm:chPref val="3"/>
        </dgm:presLayoutVars>
      </dgm:prSet>
      <dgm:spPr/>
    </dgm:pt>
    <dgm:pt modelId="{195E8190-2589-42D4-A6BB-8298D2317C9E}" type="pres">
      <dgm:prSet presAssocID="{30CB9C78-B09E-47C4-BD8A-F06030171C8F}" presName="level3hierChild" presStyleCnt="0"/>
      <dgm:spPr/>
    </dgm:pt>
  </dgm:ptLst>
  <dgm:cxnLst>
    <dgm:cxn modelId="{9987647D-13B9-4DC2-A556-9B5F9B498CE9}" type="presOf" srcId="{D74489CD-1544-438C-922A-754A1188C986}" destId="{EA1390FB-C396-46FB-8CEC-E8C4B3048489}" srcOrd="0" destOrd="0" presId="urn:microsoft.com/office/officeart/2005/8/layout/hierarchy2"/>
    <dgm:cxn modelId="{2D111089-E174-4796-AD56-30CAF352AD19}" srcId="{73163F36-DF4D-4872-A78A-7410F4BC7198}" destId="{A7413700-BF5C-4838-86E6-4D3033C2FDAE}" srcOrd="0" destOrd="0" parTransId="{CD9DA26B-BB00-457F-B741-AFA3DDA3C551}" sibTransId="{762214C4-CF26-46BD-9606-5F558D77A25C}"/>
    <dgm:cxn modelId="{92ECE176-C1D0-452D-BF74-91D6DBE5DF88}" type="presOf" srcId="{8ED4B61A-E45C-41CE-ACDC-E4AC8E3212AE}" destId="{E34F8C14-4787-4420-986F-2A23F71918B0}" srcOrd="1" destOrd="0" presId="urn:microsoft.com/office/officeart/2005/8/layout/hierarchy2"/>
    <dgm:cxn modelId="{7DD30437-3F0B-4AA3-AB8D-B0CC5777FA69}" type="presOf" srcId="{451E2342-EC6E-4A7E-83C2-3075E150E12E}" destId="{9FC53ED1-763B-4665-9944-F42F2197A7D4}" srcOrd="1" destOrd="0" presId="urn:microsoft.com/office/officeart/2005/8/layout/hierarchy2"/>
    <dgm:cxn modelId="{E3637083-B0ED-496D-852B-88FB7B2CB0CF}" type="presOf" srcId="{A7413700-BF5C-4838-86E6-4D3033C2FDAE}" destId="{EA6CAC07-E1CA-473A-8DDF-6A6851026FD6}" srcOrd="0" destOrd="0" presId="urn:microsoft.com/office/officeart/2005/8/layout/hierarchy2"/>
    <dgm:cxn modelId="{D1034B90-7ED0-4B8D-9DC2-EB617BDDC49A}" srcId="{A7413700-BF5C-4838-86E6-4D3033C2FDAE}" destId="{9A23EE27-C7A3-434F-8908-1D34A254CF2C}" srcOrd="1" destOrd="0" parTransId="{7522E351-4176-4294-81A4-160133EE870D}" sibTransId="{381F3FBA-2573-4DD8-8B19-5ACC92DA090C}"/>
    <dgm:cxn modelId="{F4F0C100-37F8-49DF-8305-667E86EB0A1C}" type="presOf" srcId="{95F86348-DD01-4C06-A052-5A2587868C3F}" destId="{F3318F5E-466F-4A8F-9AEC-A79AE656149F}" srcOrd="0" destOrd="0" presId="urn:microsoft.com/office/officeart/2005/8/layout/hierarchy2"/>
    <dgm:cxn modelId="{EC91A995-7398-4739-BBB0-D7B6A1B528FA}" type="presOf" srcId="{9A23EE27-C7A3-434F-8908-1D34A254CF2C}" destId="{4A9C4978-0B4E-4E69-A2F5-EC5E6704FAF9}" srcOrd="0" destOrd="0" presId="urn:microsoft.com/office/officeart/2005/8/layout/hierarchy2"/>
    <dgm:cxn modelId="{7E7996B3-5605-45D6-8009-15F82444826E}" type="presOf" srcId="{29F1EBA9-D12C-4363-9E28-B4F2B169443C}" destId="{821177C0-A57A-4B82-ABC1-77F58F64A2F5}" srcOrd="0" destOrd="0" presId="urn:microsoft.com/office/officeart/2005/8/layout/hierarchy2"/>
    <dgm:cxn modelId="{94D811DC-08AD-4F4D-8769-2F938583AA52}" srcId="{A7413700-BF5C-4838-86E6-4D3033C2FDAE}" destId="{06D83340-20E7-445B-B9D6-1430234501F6}" srcOrd="0" destOrd="0" parTransId="{451E2342-EC6E-4A7E-83C2-3075E150E12E}" sibTransId="{F2808D22-4D09-4EF2-B2F2-7032B859D02C}"/>
    <dgm:cxn modelId="{972D9A8A-48BE-40F6-9A41-3C775705E0BD}" type="presOf" srcId="{30CB9C78-B09E-47C4-BD8A-F06030171C8F}" destId="{C86A23A5-3026-444F-8EEC-1696E53BFEA9}" srcOrd="0" destOrd="0" presId="urn:microsoft.com/office/officeart/2005/8/layout/hierarchy2"/>
    <dgm:cxn modelId="{0F1DEDF6-A75F-479B-B03C-3167B470023B}" type="presOf" srcId="{06D83340-20E7-445B-B9D6-1430234501F6}" destId="{654E3D21-7C87-4EC1-8789-D435A14DBFEE}" srcOrd="0" destOrd="0" presId="urn:microsoft.com/office/officeart/2005/8/layout/hierarchy2"/>
    <dgm:cxn modelId="{E7BC3081-0C38-4B25-B814-BAD385692A29}" type="presOf" srcId="{7522E351-4176-4294-81A4-160133EE870D}" destId="{AD839087-2001-4EF6-99DA-41A7BF0A7F3E}" srcOrd="0" destOrd="0" presId="urn:microsoft.com/office/officeart/2005/8/layout/hierarchy2"/>
    <dgm:cxn modelId="{EA4F627A-609A-48DF-8766-6D01D7E4230B}" type="presOf" srcId="{D74489CD-1544-438C-922A-754A1188C986}" destId="{BD495215-C3D2-475C-8C71-55BC04AE4ACC}" srcOrd="1" destOrd="0" presId="urn:microsoft.com/office/officeart/2005/8/layout/hierarchy2"/>
    <dgm:cxn modelId="{3E84AB3A-8941-4809-B1C2-60A7717BC152}" type="presOf" srcId="{B5010809-6D03-41EE-B248-849B0688E30C}" destId="{AA1E54DD-109B-481E-ACFF-DFFCD01A6DB7}" srcOrd="1" destOrd="0" presId="urn:microsoft.com/office/officeart/2005/8/layout/hierarchy2"/>
    <dgm:cxn modelId="{516F529A-7829-4E0B-9B25-E47FCEAC44F6}" type="presOf" srcId="{8ED4B61A-E45C-41CE-ACDC-E4AC8E3212AE}" destId="{6D1576EC-755A-4846-BE16-A48C80B1EEC2}" srcOrd="0" destOrd="0" presId="urn:microsoft.com/office/officeart/2005/8/layout/hierarchy2"/>
    <dgm:cxn modelId="{38AD3648-7D12-4C6B-A667-0692C5162FAD}" type="presOf" srcId="{451E2342-EC6E-4A7E-83C2-3075E150E12E}" destId="{C3D72C44-8074-4A57-8D15-99F2ACB61A5D}" srcOrd="0" destOrd="0" presId="urn:microsoft.com/office/officeart/2005/8/layout/hierarchy2"/>
    <dgm:cxn modelId="{7B49EA6A-094A-4C64-8C02-0633BC259114}" type="presOf" srcId="{73163F36-DF4D-4872-A78A-7410F4BC7198}" destId="{4259E92A-7990-44A0-BBE7-D7C216FDE56C}" srcOrd="0" destOrd="0" presId="urn:microsoft.com/office/officeart/2005/8/layout/hierarchy2"/>
    <dgm:cxn modelId="{FC83BCB6-5EC3-45B6-9994-C7F907C674DA}" type="presOf" srcId="{7522E351-4176-4294-81A4-160133EE870D}" destId="{571E4C45-59D9-4287-8B18-9EF15DA58100}" srcOrd="1" destOrd="0" presId="urn:microsoft.com/office/officeart/2005/8/layout/hierarchy2"/>
    <dgm:cxn modelId="{FF1D3A0C-F891-4235-9AC6-43E052A89D87}" srcId="{9A23EE27-C7A3-434F-8908-1D34A254CF2C}" destId="{30CB9C78-B09E-47C4-BD8A-F06030171C8F}" srcOrd="0" destOrd="0" parTransId="{8ED4B61A-E45C-41CE-ACDC-E4AC8E3212AE}" sibTransId="{D4D90051-CF6F-4F54-9170-64EF567A2247}"/>
    <dgm:cxn modelId="{EFC773B7-6009-4EB4-BE0E-55935AC8649A}" type="presOf" srcId="{B5010809-6D03-41EE-B248-849B0688E30C}" destId="{19A3F072-69A4-4B00-92ED-855ED6012FA4}" srcOrd="0" destOrd="0" presId="urn:microsoft.com/office/officeart/2005/8/layout/hierarchy2"/>
    <dgm:cxn modelId="{75EC90DE-F481-4EA5-991A-4289A4EE5553}" srcId="{06D83340-20E7-445B-B9D6-1430234501F6}" destId="{29F1EBA9-D12C-4363-9E28-B4F2B169443C}" srcOrd="0" destOrd="0" parTransId="{B5010809-6D03-41EE-B248-849B0688E30C}" sibTransId="{02BB2360-BDCF-401D-A807-257A0A1023AF}"/>
    <dgm:cxn modelId="{071694BC-0B9B-4AA9-BAF8-157F591637F5}" srcId="{06D83340-20E7-445B-B9D6-1430234501F6}" destId="{95F86348-DD01-4C06-A052-5A2587868C3F}" srcOrd="1" destOrd="0" parTransId="{D74489CD-1544-438C-922A-754A1188C986}" sibTransId="{8DF5534C-1765-4A95-B4A7-4199ECA4C62A}"/>
    <dgm:cxn modelId="{3140DCB6-F07D-48AC-9DEC-A26D45656180}" type="presParOf" srcId="{4259E92A-7990-44A0-BBE7-D7C216FDE56C}" destId="{8ABB7D38-2490-4BDC-8908-F5654BD976FD}" srcOrd="0" destOrd="0" presId="urn:microsoft.com/office/officeart/2005/8/layout/hierarchy2"/>
    <dgm:cxn modelId="{5133D861-4EC6-4E7F-AC46-8BBE82249B7B}" type="presParOf" srcId="{8ABB7D38-2490-4BDC-8908-F5654BD976FD}" destId="{EA6CAC07-E1CA-473A-8DDF-6A6851026FD6}" srcOrd="0" destOrd="0" presId="urn:microsoft.com/office/officeart/2005/8/layout/hierarchy2"/>
    <dgm:cxn modelId="{483B27E3-C1F6-4495-A478-AA49DB4FDE2A}" type="presParOf" srcId="{8ABB7D38-2490-4BDC-8908-F5654BD976FD}" destId="{C6E1F989-9EDB-4F03-B561-AD7ED0BCA220}" srcOrd="1" destOrd="0" presId="urn:microsoft.com/office/officeart/2005/8/layout/hierarchy2"/>
    <dgm:cxn modelId="{AF642182-968B-41FE-94D0-B089F615AE0F}" type="presParOf" srcId="{C6E1F989-9EDB-4F03-B561-AD7ED0BCA220}" destId="{C3D72C44-8074-4A57-8D15-99F2ACB61A5D}" srcOrd="0" destOrd="0" presId="urn:microsoft.com/office/officeart/2005/8/layout/hierarchy2"/>
    <dgm:cxn modelId="{7D8F2954-76B6-4A97-8605-3F92940D6AC3}" type="presParOf" srcId="{C3D72C44-8074-4A57-8D15-99F2ACB61A5D}" destId="{9FC53ED1-763B-4665-9944-F42F2197A7D4}" srcOrd="0" destOrd="0" presId="urn:microsoft.com/office/officeart/2005/8/layout/hierarchy2"/>
    <dgm:cxn modelId="{3EC0D2D2-0403-4C24-8D60-AD84FF165A10}" type="presParOf" srcId="{C6E1F989-9EDB-4F03-B561-AD7ED0BCA220}" destId="{05C4D945-21FD-4A83-B720-C8F95D3CAFDF}" srcOrd="1" destOrd="0" presId="urn:microsoft.com/office/officeart/2005/8/layout/hierarchy2"/>
    <dgm:cxn modelId="{D7EEE6A7-CE22-4506-ABEF-CCCFC7445071}" type="presParOf" srcId="{05C4D945-21FD-4A83-B720-C8F95D3CAFDF}" destId="{654E3D21-7C87-4EC1-8789-D435A14DBFEE}" srcOrd="0" destOrd="0" presId="urn:microsoft.com/office/officeart/2005/8/layout/hierarchy2"/>
    <dgm:cxn modelId="{56AEE453-29D5-46CB-8018-290315CB7CCA}" type="presParOf" srcId="{05C4D945-21FD-4A83-B720-C8F95D3CAFDF}" destId="{C52C70F1-123A-46D8-9049-161ED805D1DE}" srcOrd="1" destOrd="0" presId="urn:microsoft.com/office/officeart/2005/8/layout/hierarchy2"/>
    <dgm:cxn modelId="{A6732C2C-B4AC-460E-B16A-3E1F96D295B8}" type="presParOf" srcId="{C52C70F1-123A-46D8-9049-161ED805D1DE}" destId="{19A3F072-69A4-4B00-92ED-855ED6012FA4}" srcOrd="0" destOrd="0" presId="urn:microsoft.com/office/officeart/2005/8/layout/hierarchy2"/>
    <dgm:cxn modelId="{3ED1FFF9-197F-457E-90D9-1D3B9341C965}" type="presParOf" srcId="{19A3F072-69A4-4B00-92ED-855ED6012FA4}" destId="{AA1E54DD-109B-481E-ACFF-DFFCD01A6DB7}" srcOrd="0" destOrd="0" presId="urn:microsoft.com/office/officeart/2005/8/layout/hierarchy2"/>
    <dgm:cxn modelId="{5B89A7C2-DE15-4EF0-AD39-B69A67ED5E83}" type="presParOf" srcId="{C52C70F1-123A-46D8-9049-161ED805D1DE}" destId="{1D4871EE-94EA-4246-AAE6-F9D64CF44913}" srcOrd="1" destOrd="0" presId="urn:microsoft.com/office/officeart/2005/8/layout/hierarchy2"/>
    <dgm:cxn modelId="{1152842D-2D00-4E56-B239-9CC1A073D4B3}" type="presParOf" srcId="{1D4871EE-94EA-4246-AAE6-F9D64CF44913}" destId="{821177C0-A57A-4B82-ABC1-77F58F64A2F5}" srcOrd="0" destOrd="0" presId="urn:microsoft.com/office/officeart/2005/8/layout/hierarchy2"/>
    <dgm:cxn modelId="{AD0F1807-5484-4DA9-9D2C-8695C0BB6C5F}" type="presParOf" srcId="{1D4871EE-94EA-4246-AAE6-F9D64CF44913}" destId="{4F10EFD2-2503-44F9-8E4D-D237264F4B50}" srcOrd="1" destOrd="0" presId="urn:microsoft.com/office/officeart/2005/8/layout/hierarchy2"/>
    <dgm:cxn modelId="{9F60EC5E-A8E8-4574-A333-9627239F5629}" type="presParOf" srcId="{C52C70F1-123A-46D8-9049-161ED805D1DE}" destId="{EA1390FB-C396-46FB-8CEC-E8C4B3048489}" srcOrd="2" destOrd="0" presId="urn:microsoft.com/office/officeart/2005/8/layout/hierarchy2"/>
    <dgm:cxn modelId="{C99DA858-7F18-43F0-8F57-BD05C3696EAB}" type="presParOf" srcId="{EA1390FB-C396-46FB-8CEC-E8C4B3048489}" destId="{BD495215-C3D2-475C-8C71-55BC04AE4ACC}" srcOrd="0" destOrd="0" presId="urn:microsoft.com/office/officeart/2005/8/layout/hierarchy2"/>
    <dgm:cxn modelId="{4ACFC481-6270-4205-83E0-9E4BEBD95E1A}" type="presParOf" srcId="{C52C70F1-123A-46D8-9049-161ED805D1DE}" destId="{75EC45FF-731A-4300-ABE0-6D187D67887F}" srcOrd="3" destOrd="0" presId="urn:microsoft.com/office/officeart/2005/8/layout/hierarchy2"/>
    <dgm:cxn modelId="{737413A3-2531-4461-8457-2F535DD804C5}" type="presParOf" srcId="{75EC45FF-731A-4300-ABE0-6D187D67887F}" destId="{F3318F5E-466F-4A8F-9AEC-A79AE656149F}" srcOrd="0" destOrd="0" presId="urn:microsoft.com/office/officeart/2005/8/layout/hierarchy2"/>
    <dgm:cxn modelId="{485A834D-3C1C-40DF-BAD0-3D6F67179155}" type="presParOf" srcId="{75EC45FF-731A-4300-ABE0-6D187D67887F}" destId="{4B1BA3B8-AF86-4974-B9C4-E083CF37AF27}" srcOrd="1" destOrd="0" presId="urn:microsoft.com/office/officeart/2005/8/layout/hierarchy2"/>
    <dgm:cxn modelId="{79BED85F-D755-4CF4-ABED-E3B16D577148}" type="presParOf" srcId="{C6E1F989-9EDB-4F03-B561-AD7ED0BCA220}" destId="{AD839087-2001-4EF6-99DA-41A7BF0A7F3E}" srcOrd="2" destOrd="0" presId="urn:microsoft.com/office/officeart/2005/8/layout/hierarchy2"/>
    <dgm:cxn modelId="{C661947D-C6E3-4C49-84D5-9AEFD1693CA8}" type="presParOf" srcId="{AD839087-2001-4EF6-99DA-41A7BF0A7F3E}" destId="{571E4C45-59D9-4287-8B18-9EF15DA58100}" srcOrd="0" destOrd="0" presId="urn:microsoft.com/office/officeart/2005/8/layout/hierarchy2"/>
    <dgm:cxn modelId="{8B4BFB22-44B4-4675-90A7-A7080D8FDFCA}" type="presParOf" srcId="{C6E1F989-9EDB-4F03-B561-AD7ED0BCA220}" destId="{3EFBA612-AC8E-4B3E-9025-7EAE18FCD88D}" srcOrd="3" destOrd="0" presId="urn:microsoft.com/office/officeart/2005/8/layout/hierarchy2"/>
    <dgm:cxn modelId="{FF0E3210-5A58-4A12-B60A-FB09EF81096A}" type="presParOf" srcId="{3EFBA612-AC8E-4B3E-9025-7EAE18FCD88D}" destId="{4A9C4978-0B4E-4E69-A2F5-EC5E6704FAF9}" srcOrd="0" destOrd="0" presId="urn:microsoft.com/office/officeart/2005/8/layout/hierarchy2"/>
    <dgm:cxn modelId="{56D88D18-701F-42B5-A4B7-3404DAA0C2ED}" type="presParOf" srcId="{3EFBA612-AC8E-4B3E-9025-7EAE18FCD88D}" destId="{84E2D591-E9C0-4F26-9438-F8F22A47BCED}" srcOrd="1" destOrd="0" presId="urn:microsoft.com/office/officeart/2005/8/layout/hierarchy2"/>
    <dgm:cxn modelId="{7ACD7CCA-B15C-4DDB-8A32-4FDA7B3B4EFE}" type="presParOf" srcId="{84E2D591-E9C0-4F26-9438-F8F22A47BCED}" destId="{6D1576EC-755A-4846-BE16-A48C80B1EEC2}" srcOrd="0" destOrd="0" presId="urn:microsoft.com/office/officeart/2005/8/layout/hierarchy2"/>
    <dgm:cxn modelId="{435820B6-981F-400B-B459-1B15FC362F92}" type="presParOf" srcId="{6D1576EC-755A-4846-BE16-A48C80B1EEC2}" destId="{E34F8C14-4787-4420-986F-2A23F71918B0}" srcOrd="0" destOrd="0" presId="urn:microsoft.com/office/officeart/2005/8/layout/hierarchy2"/>
    <dgm:cxn modelId="{26B51854-2940-4B8C-9359-F44791CCA953}" type="presParOf" srcId="{84E2D591-E9C0-4F26-9438-F8F22A47BCED}" destId="{C591D458-7267-4260-B963-2EC6E44F6E33}" srcOrd="1" destOrd="0" presId="urn:microsoft.com/office/officeart/2005/8/layout/hierarchy2"/>
    <dgm:cxn modelId="{8D1CFCB1-6129-40C2-BABF-19987DEDA07F}" type="presParOf" srcId="{C591D458-7267-4260-B963-2EC6E44F6E33}" destId="{C86A23A5-3026-444F-8EEC-1696E53BFEA9}" srcOrd="0" destOrd="0" presId="urn:microsoft.com/office/officeart/2005/8/layout/hierarchy2"/>
    <dgm:cxn modelId="{BC698A3E-BD85-474D-AED5-FBAC54F77EE6}" type="presParOf" srcId="{C591D458-7267-4260-B963-2EC6E44F6E33}" destId="{195E8190-2589-42D4-A6BB-8298D2317C9E}" srcOrd="1" destOrd="0" presId="urn:microsoft.com/office/officeart/2005/8/layout/hierarchy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A6CAC07-E1CA-473A-8DDF-6A6851026FD6}">
      <dsp:nvSpPr>
        <dsp:cNvPr id="0" name=""/>
        <dsp:cNvSpPr/>
      </dsp:nvSpPr>
      <dsp:spPr>
        <a:xfrm>
          <a:off x="2701" y="1446948"/>
          <a:ext cx="1442367" cy="72118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16510" rIns="16510" bIns="16510" numCol="1" spcCol="1270" anchor="ctr" anchorCtr="0">
          <a:noAutofit/>
        </a:bodyPr>
        <a:lstStyle/>
        <a:p>
          <a:pPr lvl="0" algn="ctr" defTabSz="1155700">
            <a:lnSpc>
              <a:spcPct val="90000"/>
            </a:lnSpc>
            <a:spcBef>
              <a:spcPct val="0"/>
            </a:spcBef>
            <a:spcAft>
              <a:spcPct val="35000"/>
            </a:spcAft>
          </a:pPr>
          <a:r>
            <a:rPr lang="el-GR" sz="2600" kern="1200"/>
            <a:t>ΕΓΩ</a:t>
          </a:r>
        </a:p>
      </dsp:txBody>
      <dsp:txXfrm>
        <a:off x="23824" y="1468071"/>
        <a:ext cx="1400121" cy="678937"/>
      </dsp:txXfrm>
    </dsp:sp>
    <dsp:sp modelId="{C3D72C44-8074-4A57-8D15-99F2ACB61A5D}">
      <dsp:nvSpPr>
        <dsp:cNvPr id="0" name=""/>
        <dsp:cNvSpPr/>
      </dsp:nvSpPr>
      <dsp:spPr>
        <a:xfrm rot="18770822">
          <a:off x="1309343" y="1476249"/>
          <a:ext cx="848397" cy="40561"/>
        </a:xfrm>
        <a:custGeom>
          <a:avLst/>
          <a:gdLst/>
          <a:ahLst/>
          <a:cxnLst/>
          <a:rect l="0" t="0" r="0" b="0"/>
          <a:pathLst>
            <a:path>
              <a:moveTo>
                <a:pt x="0" y="20280"/>
              </a:moveTo>
              <a:lnTo>
                <a:pt x="848397" y="2028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a:off x="1712332" y="1475319"/>
        <a:ext cx="42419" cy="42419"/>
      </dsp:txXfrm>
    </dsp:sp>
    <dsp:sp modelId="{654E3D21-7C87-4EC1-8789-D435A14DBFEE}">
      <dsp:nvSpPr>
        <dsp:cNvPr id="0" name=""/>
        <dsp:cNvSpPr/>
      </dsp:nvSpPr>
      <dsp:spPr>
        <a:xfrm>
          <a:off x="2022016" y="824927"/>
          <a:ext cx="1442367" cy="72118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16510" rIns="16510" bIns="16510" numCol="1" spcCol="1270" anchor="ctr" anchorCtr="0">
          <a:noAutofit/>
        </a:bodyPr>
        <a:lstStyle/>
        <a:p>
          <a:pPr lvl="0" algn="ctr" defTabSz="1155700">
            <a:lnSpc>
              <a:spcPct val="90000"/>
            </a:lnSpc>
            <a:spcBef>
              <a:spcPct val="0"/>
            </a:spcBef>
            <a:spcAft>
              <a:spcPct val="35000"/>
            </a:spcAft>
          </a:pPr>
          <a:r>
            <a:rPr lang="el-GR" sz="2600" kern="1200"/>
            <a:t>ΠΑΤΕΡΑΣ</a:t>
          </a:r>
        </a:p>
      </dsp:txBody>
      <dsp:txXfrm>
        <a:off x="2043139" y="846050"/>
        <a:ext cx="1400121" cy="678937"/>
      </dsp:txXfrm>
    </dsp:sp>
    <dsp:sp modelId="{19A3F072-69A4-4B00-92ED-855ED6012FA4}">
      <dsp:nvSpPr>
        <dsp:cNvPr id="0" name=""/>
        <dsp:cNvSpPr/>
      </dsp:nvSpPr>
      <dsp:spPr>
        <a:xfrm rot="19457599">
          <a:off x="3397601" y="957898"/>
          <a:ext cx="710512" cy="40561"/>
        </a:xfrm>
        <a:custGeom>
          <a:avLst/>
          <a:gdLst/>
          <a:ahLst/>
          <a:cxnLst/>
          <a:rect l="0" t="0" r="0" b="0"/>
          <a:pathLst>
            <a:path>
              <a:moveTo>
                <a:pt x="0" y="20280"/>
              </a:moveTo>
              <a:lnTo>
                <a:pt x="710512" y="2028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a:off x="3735094" y="960416"/>
        <a:ext cx="35525" cy="35525"/>
      </dsp:txXfrm>
    </dsp:sp>
    <dsp:sp modelId="{821177C0-A57A-4B82-ABC1-77F58F64A2F5}">
      <dsp:nvSpPr>
        <dsp:cNvPr id="0" name=""/>
        <dsp:cNvSpPr/>
      </dsp:nvSpPr>
      <dsp:spPr>
        <a:xfrm>
          <a:off x="4041330" y="410246"/>
          <a:ext cx="1442367" cy="72118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16510" rIns="16510" bIns="16510" numCol="1" spcCol="1270" anchor="ctr" anchorCtr="0">
          <a:noAutofit/>
        </a:bodyPr>
        <a:lstStyle/>
        <a:p>
          <a:pPr lvl="0" algn="ctr" defTabSz="1155700">
            <a:lnSpc>
              <a:spcPct val="90000"/>
            </a:lnSpc>
            <a:spcBef>
              <a:spcPct val="0"/>
            </a:spcBef>
            <a:spcAft>
              <a:spcPct val="35000"/>
            </a:spcAft>
          </a:pPr>
          <a:r>
            <a:rPr lang="el-GR" sz="2600" kern="1200"/>
            <a:t>ΠΑΠΠΟΥΣ</a:t>
          </a:r>
        </a:p>
      </dsp:txBody>
      <dsp:txXfrm>
        <a:off x="4062453" y="431369"/>
        <a:ext cx="1400121" cy="678937"/>
      </dsp:txXfrm>
    </dsp:sp>
    <dsp:sp modelId="{EA1390FB-C396-46FB-8CEC-E8C4B3048489}">
      <dsp:nvSpPr>
        <dsp:cNvPr id="0" name=""/>
        <dsp:cNvSpPr/>
      </dsp:nvSpPr>
      <dsp:spPr>
        <a:xfrm rot="2142401">
          <a:off x="3397601" y="1372578"/>
          <a:ext cx="710512" cy="40561"/>
        </a:xfrm>
        <a:custGeom>
          <a:avLst/>
          <a:gdLst/>
          <a:ahLst/>
          <a:cxnLst/>
          <a:rect l="0" t="0" r="0" b="0"/>
          <a:pathLst>
            <a:path>
              <a:moveTo>
                <a:pt x="0" y="20280"/>
              </a:moveTo>
              <a:lnTo>
                <a:pt x="710512" y="2028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a:off x="3735094" y="1375096"/>
        <a:ext cx="35525" cy="35525"/>
      </dsp:txXfrm>
    </dsp:sp>
    <dsp:sp modelId="{F3318F5E-466F-4A8F-9AEC-A79AE656149F}">
      <dsp:nvSpPr>
        <dsp:cNvPr id="0" name=""/>
        <dsp:cNvSpPr/>
      </dsp:nvSpPr>
      <dsp:spPr>
        <a:xfrm>
          <a:off x="4041330" y="1239608"/>
          <a:ext cx="1442367" cy="72118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16510" rIns="16510" bIns="16510" numCol="1" spcCol="1270" anchor="ctr" anchorCtr="0">
          <a:noAutofit/>
        </a:bodyPr>
        <a:lstStyle/>
        <a:p>
          <a:pPr lvl="0" algn="ctr" defTabSz="1155700">
            <a:lnSpc>
              <a:spcPct val="90000"/>
            </a:lnSpc>
            <a:spcBef>
              <a:spcPct val="0"/>
            </a:spcBef>
            <a:spcAft>
              <a:spcPct val="35000"/>
            </a:spcAft>
          </a:pPr>
          <a:r>
            <a:rPr lang="el-GR" sz="2600" kern="1200"/>
            <a:t>ΓΙΑΓΙΑ</a:t>
          </a:r>
        </a:p>
      </dsp:txBody>
      <dsp:txXfrm>
        <a:off x="4062453" y="1260731"/>
        <a:ext cx="1400121" cy="678937"/>
      </dsp:txXfrm>
    </dsp:sp>
    <dsp:sp modelId="{AD839087-2001-4EF6-99DA-41A7BF0A7F3E}">
      <dsp:nvSpPr>
        <dsp:cNvPr id="0" name=""/>
        <dsp:cNvSpPr/>
      </dsp:nvSpPr>
      <dsp:spPr>
        <a:xfrm rot="2829178">
          <a:off x="1309343" y="2098270"/>
          <a:ext cx="848397" cy="40561"/>
        </a:xfrm>
        <a:custGeom>
          <a:avLst/>
          <a:gdLst/>
          <a:ahLst/>
          <a:cxnLst/>
          <a:rect l="0" t="0" r="0" b="0"/>
          <a:pathLst>
            <a:path>
              <a:moveTo>
                <a:pt x="0" y="20280"/>
              </a:moveTo>
              <a:lnTo>
                <a:pt x="848397" y="2028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a:off x="1712332" y="2097340"/>
        <a:ext cx="42419" cy="42419"/>
      </dsp:txXfrm>
    </dsp:sp>
    <dsp:sp modelId="{4A9C4978-0B4E-4E69-A2F5-EC5E6704FAF9}">
      <dsp:nvSpPr>
        <dsp:cNvPr id="0" name=""/>
        <dsp:cNvSpPr/>
      </dsp:nvSpPr>
      <dsp:spPr>
        <a:xfrm>
          <a:off x="2022016" y="2068969"/>
          <a:ext cx="1442367" cy="72118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16510" rIns="16510" bIns="16510" numCol="1" spcCol="1270" anchor="ctr" anchorCtr="0">
          <a:noAutofit/>
        </a:bodyPr>
        <a:lstStyle/>
        <a:p>
          <a:pPr lvl="0" algn="ctr" defTabSz="1155700">
            <a:lnSpc>
              <a:spcPct val="90000"/>
            </a:lnSpc>
            <a:spcBef>
              <a:spcPct val="0"/>
            </a:spcBef>
            <a:spcAft>
              <a:spcPct val="35000"/>
            </a:spcAft>
          </a:pPr>
          <a:r>
            <a:rPr lang="el-GR" sz="2600" kern="1200"/>
            <a:t>ΜΑΝΑ</a:t>
          </a:r>
        </a:p>
      </dsp:txBody>
      <dsp:txXfrm>
        <a:off x="2043139" y="2090092"/>
        <a:ext cx="1400121" cy="678937"/>
      </dsp:txXfrm>
    </dsp:sp>
    <dsp:sp modelId="{6D1576EC-755A-4846-BE16-A48C80B1EEC2}">
      <dsp:nvSpPr>
        <dsp:cNvPr id="0" name=""/>
        <dsp:cNvSpPr/>
      </dsp:nvSpPr>
      <dsp:spPr>
        <a:xfrm>
          <a:off x="3464383" y="2409280"/>
          <a:ext cx="576947" cy="40561"/>
        </a:xfrm>
        <a:custGeom>
          <a:avLst/>
          <a:gdLst/>
          <a:ahLst/>
          <a:cxnLst/>
          <a:rect l="0" t="0" r="0" b="0"/>
          <a:pathLst>
            <a:path>
              <a:moveTo>
                <a:pt x="0" y="20280"/>
              </a:moveTo>
              <a:lnTo>
                <a:pt x="576947" y="2028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a:off x="3738433" y="2415137"/>
        <a:ext cx="28847" cy="28847"/>
      </dsp:txXfrm>
    </dsp:sp>
    <dsp:sp modelId="{C86A23A5-3026-444F-8EEC-1696E53BFEA9}">
      <dsp:nvSpPr>
        <dsp:cNvPr id="0" name=""/>
        <dsp:cNvSpPr/>
      </dsp:nvSpPr>
      <dsp:spPr>
        <a:xfrm>
          <a:off x="4041330" y="2068969"/>
          <a:ext cx="1442367" cy="72118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16510" rIns="16510" bIns="16510" numCol="1" spcCol="1270" anchor="ctr" anchorCtr="0">
          <a:noAutofit/>
        </a:bodyPr>
        <a:lstStyle/>
        <a:p>
          <a:pPr lvl="0" algn="ctr" defTabSz="1155700">
            <a:lnSpc>
              <a:spcPct val="90000"/>
            </a:lnSpc>
            <a:spcBef>
              <a:spcPct val="0"/>
            </a:spcBef>
            <a:spcAft>
              <a:spcPct val="35000"/>
            </a:spcAft>
          </a:pPr>
          <a:r>
            <a:rPr lang="el-GR" sz="2600" kern="1200"/>
            <a:t>ΠΑΠΠΟΥΣ</a:t>
          </a:r>
        </a:p>
      </dsp:txBody>
      <dsp:txXfrm>
        <a:off x="4062453" y="2090092"/>
        <a:ext cx="1400121" cy="678937"/>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2BAA364690849849D3582279F4D031C"/>
        <w:category>
          <w:name w:val="Γενικά"/>
          <w:gallery w:val="placeholder"/>
        </w:category>
        <w:types>
          <w:type w:val="bbPlcHdr"/>
        </w:types>
        <w:behaviors>
          <w:behavior w:val="content"/>
        </w:behaviors>
        <w:guid w:val="{E7DD58DD-F235-4EFA-AA2C-2640F8164CA6}"/>
      </w:docPartPr>
      <w:docPartBody>
        <w:p w:rsidR="00000000" w:rsidRDefault="003C31B4" w:rsidP="003C31B4">
          <w:pPr>
            <w:pStyle w:val="42BAA364690849849D3582279F4D031C"/>
          </w:pPr>
          <w:r>
            <w:rPr>
              <w:rFonts w:asciiTheme="majorHAnsi" w:eastAsiaTheme="majorEastAsia" w:hAnsiTheme="majorHAnsi" w:cstheme="majorBidi"/>
              <w:sz w:val="40"/>
              <w:szCs w:val="40"/>
            </w:rPr>
            <w:t>[Πληκτρολογήστε τον τίτλο του εγγράφου]</w:t>
          </w:r>
        </w:p>
      </w:docPartBody>
    </w:docPart>
    <w:docPart>
      <w:docPartPr>
        <w:name w:val="8EABC6B4582C41959C340B8A30B69409"/>
        <w:category>
          <w:name w:val="Γενικά"/>
          <w:gallery w:val="placeholder"/>
        </w:category>
        <w:types>
          <w:type w:val="bbPlcHdr"/>
        </w:types>
        <w:behaviors>
          <w:behavior w:val="content"/>
        </w:behaviors>
        <w:guid w:val="{FD436201-A582-417C-B871-A148E122FA90}"/>
      </w:docPartPr>
      <w:docPartBody>
        <w:p w:rsidR="00000000" w:rsidRDefault="003C31B4" w:rsidP="003C31B4">
          <w:pPr>
            <w:pStyle w:val="8EABC6B4582C41959C340B8A30B69409"/>
          </w:pPr>
          <w:r>
            <w:rPr>
              <w:rFonts w:asciiTheme="majorHAnsi" w:eastAsiaTheme="majorEastAsia" w:hAnsiTheme="majorHAnsi" w:cstheme="majorBidi"/>
              <w:sz w:val="32"/>
              <w:szCs w:val="32"/>
            </w:rPr>
            <w:t>[Πληκτρολογήστε τον υπότιτλο του εγγράφου]</w:t>
          </w:r>
        </w:p>
      </w:docPartBody>
    </w:docPart>
    <w:docPart>
      <w:docPartPr>
        <w:name w:val="2475BA4F7F004E49A94CDC4CEAA133FE"/>
        <w:category>
          <w:name w:val="Γενικά"/>
          <w:gallery w:val="placeholder"/>
        </w:category>
        <w:types>
          <w:type w:val="bbPlcHdr"/>
        </w:types>
        <w:behaviors>
          <w:behavior w:val="content"/>
        </w:behaviors>
        <w:guid w:val="{B61E5F7C-C40E-4564-8C3E-8DB79FA017C1}"/>
      </w:docPartPr>
      <w:docPartBody>
        <w:p w:rsidR="00000000" w:rsidRDefault="003C31B4" w:rsidP="003C31B4">
          <w:pPr>
            <w:pStyle w:val="2475BA4F7F004E49A94CDC4CEAA133FE"/>
          </w:pPr>
          <w:r>
            <w:rPr>
              <w:rFonts w:asciiTheme="majorHAnsi" w:hAnsiTheme="majorHAnsi"/>
            </w:rPr>
            <w:t>[Επιλογή ημερομηνίας]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1B4"/>
    <w:rsid w:val="003C31B4"/>
    <w:rsid w:val="007C2FE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2BAA364690849849D3582279F4D031C">
    <w:name w:val="42BAA364690849849D3582279F4D031C"/>
    <w:rsid w:val="003C31B4"/>
  </w:style>
  <w:style w:type="paragraph" w:customStyle="1" w:styleId="8EABC6B4582C41959C340B8A30B69409">
    <w:name w:val="8EABC6B4582C41959C340B8A30B69409"/>
    <w:rsid w:val="003C31B4"/>
  </w:style>
  <w:style w:type="paragraph" w:customStyle="1" w:styleId="2475BA4F7F004E49A94CDC4CEAA133FE">
    <w:name w:val="2475BA4F7F004E49A94CDC4CEAA133FE"/>
    <w:rsid w:val="003C31B4"/>
  </w:style>
  <w:style w:type="paragraph" w:customStyle="1" w:styleId="66B473AF0C3C439595D8423BF8C8CB47">
    <w:name w:val="66B473AF0C3C439595D8423BF8C8CB47"/>
    <w:rsid w:val="003C31B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2BAA364690849849D3582279F4D031C">
    <w:name w:val="42BAA364690849849D3582279F4D031C"/>
    <w:rsid w:val="003C31B4"/>
  </w:style>
  <w:style w:type="paragraph" w:customStyle="1" w:styleId="8EABC6B4582C41959C340B8A30B69409">
    <w:name w:val="8EABC6B4582C41959C340B8A30B69409"/>
    <w:rsid w:val="003C31B4"/>
  </w:style>
  <w:style w:type="paragraph" w:customStyle="1" w:styleId="2475BA4F7F004E49A94CDC4CEAA133FE">
    <w:name w:val="2475BA4F7F004E49A94CDC4CEAA133FE"/>
    <w:rsid w:val="003C31B4"/>
  </w:style>
  <w:style w:type="paragraph" w:customStyle="1" w:styleId="66B473AF0C3C439595D8423BF8C8CB47">
    <w:name w:val="66B473AF0C3C439595D8423BF8C8CB47"/>
    <w:rsid w:val="003C31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2018-03-27T00:00:00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63E5972-59AE-4B3B-A649-C969D9110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1215</Words>
  <Characters>6561</Characters>
  <Application>Microsoft Office Word</Application>
  <DocSecurity>0</DocSecurity>
  <Lines>54</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ΠΛΗΡΟΦΟΡΙΚΗ</dc:title>
  <dc:subject>ΣΠΥΡΟΣ ΠΑΠΠΑΣ 4287</dc:subject>
  <dc:creator>ΣΠΥΡΟΣ!</dc:creator>
  <cp:lastModifiedBy>User</cp:lastModifiedBy>
  <cp:revision>2</cp:revision>
  <dcterms:created xsi:type="dcterms:W3CDTF">2018-03-27T13:16:00Z</dcterms:created>
  <dcterms:modified xsi:type="dcterms:W3CDTF">2018-03-27T13:16:00Z</dcterms:modified>
</cp:coreProperties>
</file>